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E1B2B" w14:textId="1C7D9800" w:rsidR="001A55C9" w:rsidRPr="005C73BD" w:rsidRDefault="001A55C9" w:rsidP="00AF6E7A">
      <w:pPr>
        <w:jc w:val="center"/>
        <w:rPr>
          <w:b/>
        </w:rPr>
      </w:pPr>
      <w:r w:rsidRPr="005C73BD">
        <w:rPr>
          <w:b/>
        </w:rPr>
        <w:t>Бизнес-кейс</w:t>
      </w:r>
      <w:r w:rsidR="00253439" w:rsidRPr="005C73BD">
        <w:rPr>
          <w:b/>
        </w:rPr>
        <w:t>ы</w:t>
      </w:r>
      <w:r w:rsidRPr="005C73BD">
        <w:rPr>
          <w:b/>
        </w:rPr>
        <w:t xml:space="preserve"> по раскрытию информации в проекте «Новая схема раскрытия на базе форматов ПАРТАД»</w:t>
      </w:r>
    </w:p>
    <w:p w14:paraId="15AB2045" w14:textId="77777777" w:rsidR="00AF6E7A" w:rsidRPr="005C73BD" w:rsidRDefault="00AF6E7A" w:rsidP="00AF6E7A"/>
    <w:sdt>
      <w:sdtPr>
        <w:id w:val="-166308090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101BA5A" w14:textId="249DA280" w:rsidR="00AF6E7A" w:rsidRPr="005C73BD" w:rsidRDefault="00AF6E7A" w:rsidP="00C7368C">
          <w:r w:rsidRPr="005C73BD">
            <w:t>Оглавление</w:t>
          </w:r>
        </w:p>
        <w:p w14:paraId="39CFB607" w14:textId="386218C6" w:rsidR="003C3AD5" w:rsidRPr="005C73BD" w:rsidRDefault="00AF6E7A">
          <w:pPr>
            <w:pStyle w:val="1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r w:rsidRPr="005C73BD">
            <w:fldChar w:fldCharType="begin"/>
          </w:r>
          <w:r w:rsidRPr="005C73BD">
            <w:instrText xml:space="preserve"> TOC \o "1-3" \h \z \u </w:instrText>
          </w:r>
          <w:r w:rsidRPr="005C73BD">
            <w:fldChar w:fldCharType="separate"/>
          </w:r>
          <w:hyperlink w:anchor="_Toc31290986" w:history="1">
            <w:r w:rsidR="003C3AD5" w:rsidRPr="005C73BD">
              <w:rPr>
                <w:rStyle w:val="af6"/>
                <w:noProof/>
              </w:rPr>
              <w:t>1.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</w:rPr>
              <w:t>Процесс раскрытия на основании запроса Эмитента через Регистратора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_Toc31290986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2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70870461" w14:textId="1F4CAA93" w:rsidR="003C3AD5" w:rsidRPr="005C73BD" w:rsidRDefault="00123E49">
          <w:pPr>
            <w:pStyle w:val="21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1290987" w:history="1">
            <w:r w:rsidR="003C3AD5" w:rsidRPr="005C73BD">
              <w:rPr>
                <w:rStyle w:val="af6"/>
                <w:noProof/>
              </w:rPr>
              <w:t>1.1.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</w:rPr>
              <w:t>Общая схема процесса раскрытия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_Toc31290987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2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06BFF547" w14:textId="2BDC40ED" w:rsidR="003C3AD5" w:rsidRPr="005C73BD" w:rsidRDefault="00123E49">
          <w:pPr>
            <w:pStyle w:val="21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1290988" w:history="1">
            <w:r w:rsidR="003C3AD5" w:rsidRPr="005C73BD">
              <w:rPr>
                <w:rStyle w:val="af6"/>
                <w:noProof/>
              </w:rPr>
              <w:t>1.2.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</w:rPr>
              <w:t>Запрос от регистратора в НРД.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_Toc31290988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2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0D3157F9" w14:textId="23591FAA" w:rsidR="003C3AD5" w:rsidRPr="005C73BD" w:rsidRDefault="00123E49">
          <w:pPr>
            <w:pStyle w:val="21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1290989" w:history="1">
            <w:r w:rsidR="003C3AD5" w:rsidRPr="005C73BD">
              <w:rPr>
                <w:rStyle w:val="af6"/>
                <w:noProof/>
              </w:rPr>
              <w:t>1.3.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</w:rPr>
              <w:t>Запрос от НРД к Депоненту.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_Toc31290989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3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3908A142" w14:textId="40BCC029" w:rsidR="003C3AD5" w:rsidRPr="005C73BD" w:rsidRDefault="00123E49">
          <w:pPr>
            <w:pStyle w:val="21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1290990" w:history="1">
            <w:r w:rsidR="003C3AD5" w:rsidRPr="005C73BD">
              <w:rPr>
                <w:rStyle w:val="af6"/>
                <w:noProof/>
              </w:rPr>
              <w:t>1.4.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</w:rPr>
              <w:t>Раскрытие от Депозитария в НРД.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_Toc31290990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4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1B1F247D" w14:textId="0BD7C59E" w:rsidR="003C3AD5" w:rsidRPr="005C73BD" w:rsidRDefault="00123E49">
          <w:pPr>
            <w:pStyle w:val="21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1290991" w:history="1">
            <w:r w:rsidR="003C3AD5" w:rsidRPr="005C73BD">
              <w:rPr>
                <w:rStyle w:val="af6"/>
                <w:noProof/>
              </w:rPr>
              <w:t>1.5.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</w:rPr>
              <w:t>Положительный Статус обработки списка (Протокол ошибок) клиенту.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_Toc31290991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5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14C79C24" w14:textId="5592EAFE" w:rsidR="003C3AD5" w:rsidRPr="005C73BD" w:rsidRDefault="00123E49">
          <w:pPr>
            <w:pStyle w:val="21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1290992" w:history="1">
            <w:r w:rsidR="003C3AD5" w:rsidRPr="005C73BD">
              <w:rPr>
                <w:rStyle w:val="af6"/>
                <w:noProof/>
              </w:rPr>
              <w:t>1.6.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</w:rPr>
              <w:t>Раскрытие НРД Регистратору.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_Toc31290992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5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48BDC48E" w14:textId="02FB335F" w:rsidR="003C3AD5" w:rsidRPr="005C73BD" w:rsidRDefault="00123E49">
          <w:pPr>
            <w:pStyle w:val="1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1290993" w:history="1">
            <w:r w:rsidR="003C3AD5" w:rsidRPr="005C73BD">
              <w:rPr>
                <w:rStyle w:val="af6"/>
                <w:noProof/>
              </w:rPr>
              <w:t>2.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</w:rPr>
              <w:t>Каскадное прохождение списка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_Toc31290993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6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332A4D42" w14:textId="6894F223" w:rsidR="003C3AD5" w:rsidRPr="005C73BD" w:rsidRDefault="00123E49">
          <w:pPr>
            <w:pStyle w:val="21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1290994" w:history="1">
            <w:r w:rsidR="003C3AD5" w:rsidRPr="005C73BD">
              <w:rPr>
                <w:rStyle w:val="af6"/>
                <w:noProof/>
              </w:rPr>
              <w:t>2.1.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  <w:lang w:eastAsia="ru-RU"/>
              </w:rPr>
              <w:t>Общая схема процесса прохождения списка по каскаду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_Toc31290994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6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78E2B65D" w14:textId="769E11B5" w:rsidR="003C3AD5" w:rsidRPr="005C73BD" w:rsidRDefault="00123E49">
          <w:pPr>
            <w:pStyle w:val="21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1290995" w:history="1">
            <w:r w:rsidR="003C3AD5" w:rsidRPr="005C73BD">
              <w:rPr>
                <w:rStyle w:val="af6"/>
                <w:noProof/>
                <w:lang w:eastAsia="ru-RU"/>
              </w:rPr>
              <w:t>2.2.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  <w:lang w:eastAsia="ru-RU"/>
              </w:rPr>
              <w:t>Перечень бизнес-кейсов для каскада: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_Toc31290995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6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2C7B0260" w14:textId="4A834B85" w:rsidR="003C3AD5" w:rsidRPr="005C73BD" w:rsidRDefault="00123E49">
          <w:pPr>
            <w:pStyle w:val="21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1290996" w:history="1">
            <w:r w:rsidR="003C3AD5" w:rsidRPr="005C73BD">
              <w:rPr>
                <w:rStyle w:val="af6"/>
                <w:noProof/>
                <w:lang w:eastAsia="ru-RU"/>
              </w:rPr>
              <w:t>2.3.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  <w:lang w:eastAsia="ru-RU"/>
              </w:rPr>
              <w:t>Каскад. Раскрытие Депозитария второго уровня.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_Toc31290996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7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0616E8A2" w14:textId="17F0DA0A" w:rsidR="003C3AD5" w:rsidRPr="005C73BD" w:rsidRDefault="00123E49">
          <w:pPr>
            <w:pStyle w:val="21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1290997" w:history="1">
            <w:r w:rsidR="003C3AD5" w:rsidRPr="005C73BD">
              <w:rPr>
                <w:rStyle w:val="af6"/>
                <w:noProof/>
                <w:lang w:eastAsia="ru-RU"/>
              </w:rPr>
              <w:t>2.4.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  <w:lang w:eastAsia="ru-RU"/>
              </w:rPr>
              <w:t>Каскад. Раскрытие Депозитария первого уровня.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_Toc31290997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8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37E73477" w14:textId="5C1588FC" w:rsidR="003C3AD5" w:rsidRPr="005C73BD" w:rsidRDefault="00123E49">
          <w:pPr>
            <w:pStyle w:val="21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1290998" w:history="1">
            <w:r w:rsidR="003C3AD5" w:rsidRPr="005C73BD">
              <w:rPr>
                <w:rStyle w:val="af6"/>
                <w:noProof/>
                <w:lang w:eastAsia="ru-RU"/>
              </w:rPr>
              <w:t>2.5.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  <w:lang w:eastAsia="ru-RU"/>
              </w:rPr>
              <w:t>Каскад. Раскрытие НРД.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_Toc31290998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9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3BD49A1D" w14:textId="562D45F4" w:rsidR="003C3AD5" w:rsidRPr="005C73BD" w:rsidRDefault="00123E49">
          <w:pPr>
            <w:pStyle w:val="21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1290999" w:history="1">
            <w:r w:rsidR="003C3AD5" w:rsidRPr="005C73BD">
              <w:rPr>
                <w:rStyle w:val="af6"/>
                <w:noProof/>
                <w:lang w:eastAsia="ru-RU"/>
              </w:rPr>
              <w:t>2.6.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  <w:lang w:eastAsia="ru-RU"/>
              </w:rPr>
              <w:t>Каскад. Изменения от Депозитария второго уровня.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_Toc31290999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10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66291F0D" w14:textId="62200D86" w:rsidR="003C3AD5" w:rsidRPr="005C73BD" w:rsidRDefault="00123E49">
          <w:pPr>
            <w:pStyle w:val="21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1291000" w:history="1">
            <w:r w:rsidR="003C3AD5" w:rsidRPr="005C73BD">
              <w:rPr>
                <w:rStyle w:val="af6"/>
                <w:noProof/>
                <w:lang w:eastAsia="ru-RU"/>
              </w:rPr>
              <w:t>2.7.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  <w:lang w:eastAsia="ru-RU"/>
              </w:rPr>
              <w:t>Каскад. Изменения от Депозитария первого уровня.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_Toc31291000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10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529931BA" w14:textId="78BFB892" w:rsidR="003C3AD5" w:rsidRPr="005C73BD" w:rsidRDefault="00123E49">
          <w:pPr>
            <w:pStyle w:val="21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1291001" w:history="1">
            <w:r w:rsidR="003C3AD5" w:rsidRPr="005C73BD">
              <w:rPr>
                <w:rStyle w:val="af6"/>
                <w:noProof/>
                <w:lang w:eastAsia="ru-RU"/>
              </w:rPr>
              <w:t>2.8.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  <w:lang w:eastAsia="ru-RU"/>
              </w:rPr>
              <w:t>Каскад. Изменения от НРД.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_Toc31291001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11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5A159E03" w14:textId="6E595A10" w:rsidR="003C3AD5" w:rsidRPr="005C73BD" w:rsidRDefault="00123E49">
          <w:pPr>
            <w:pStyle w:val="1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1291002" w:history="1">
            <w:r w:rsidR="003C3AD5" w:rsidRPr="005C73BD">
              <w:rPr>
                <w:rStyle w:val="af6"/>
                <w:noProof/>
              </w:rPr>
              <w:t>3.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</w:rPr>
              <w:t>Процесс отправки статуса (протокола ошибок)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_Toc31291002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11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0A5BB315" w14:textId="61BD2D97" w:rsidR="003C3AD5" w:rsidRPr="005C73BD" w:rsidRDefault="00123E49">
          <w:pPr>
            <w:pStyle w:val="21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1291003" w:history="1">
            <w:r w:rsidR="003C3AD5" w:rsidRPr="005C73BD">
              <w:rPr>
                <w:rStyle w:val="af6"/>
                <w:noProof/>
              </w:rPr>
              <w:t>3.1.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  <w:lang w:eastAsia="ru-RU"/>
              </w:rPr>
              <w:t>Общая схема процесса отправки статуса (протокола ошибок)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_Toc31291003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11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7AF1E5DF" w14:textId="4F55F25E" w:rsidR="003C3AD5" w:rsidRPr="005C73BD" w:rsidRDefault="00123E49">
          <w:pPr>
            <w:pStyle w:val="21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1291004" w:history="1">
            <w:r w:rsidR="003C3AD5" w:rsidRPr="005C73BD">
              <w:rPr>
                <w:rStyle w:val="af6"/>
                <w:noProof/>
              </w:rPr>
              <w:t>3.2.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</w:rPr>
              <w:t>Бизнес-кейс отправки статуса (протокола ошибок).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_Toc31291004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14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2D0C9386" w14:textId="4F8931E7" w:rsidR="003C3AD5" w:rsidRPr="005C73BD" w:rsidRDefault="00123E49">
          <w:pPr>
            <w:pStyle w:val="1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1291005" w:history="1">
            <w:r w:rsidR="003C3AD5" w:rsidRPr="005C73BD">
              <w:rPr>
                <w:rStyle w:val="af6"/>
                <w:noProof/>
              </w:rPr>
              <w:t>4.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</w:rPr>
              <w:t>Процесс отмены сбора списка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_Toc31291005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14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56844ABA" w14:textId="091D8ACE" w:rsidR="003C3AD5" w:rsidRPr="005C73BD" w:rsidRDefault="00123E49">
          <w:pPr>
            <w:pStyle w:val="21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1291006" w:history="1">
            <w:r w:rsidR="003C3AD5" w:rsidRPr="005C73BD">
              <w:rPr>
                <w:rStyle w:val="af6"/>
                <w:noProof/>
              </w:rPr>
              <w:t>4.1.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  <w:lang w:eastAsia="ru-RU"/>
              </w:rPr>
              <w:t>Общая схема процесса отмены запроса на сбор списка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_Toc31291006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14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2C33B39D" w14:textId="2EE05790" w:rsidR="003C3AD5" w:rsidRPr="005C73BD" w:rsidRDefault="00123E49">
          <w:pPr>
            <w:pStyle w:val="21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1291007" w:history="1">
            <w:r w:rsidR="003C3AD5" w:rsidRPr="005C73BD">
              <w:rPr>
                <w:rStyle w:val="af6"/>
                <w:noProof/>
              </w:rPr>
              <w:t>4.2.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</w:rPr>
              <w:t>Запрос</w:t>
            </w:r>
            <w:r w:rsidR="00C31E68" w:rsidRPr="005C73BD">
              <w:rPr>
                <w:rStyle w:val="af6"/>
                <w:noProof/>
              </w:rPr>
              <w:t>,</w:t>
            </w:r>
            <w:r w:rsidR="003C3AD5" w:rsidRPr="005C73BD">
              <w:rPr>
                <w:rStyle w:val="af6"/>
                <w:noProof/>
              </w:rPr>
              <w:t xml:space="preserve"> который будет отменен.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_Toc31291007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15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567E530B" w14:textId="0F3CA7E5" w:rsidR="003C3AD5" w:rsidRPr="005C73BD" w:rsidRDefault="00123E49">
          <w:pPr>
            <w:pStyle w:val="21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1291008" w:history="1">
            <w:r w:rsidR="003C3AD5" w:rsidRPr="005C73BD">
              <w:rPr>
                <w:rStyle w:val="af6"/>
                <w:noProof/>
              </w:rPr>
              <w:t>4.3.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</w:rPr>
              <w:t>Запрос на отмену сбора списка.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_Toc31291008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16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4744B200" w14:textId="7236AF2E" w:rsidR="003C3AD5" w:rsidRPr="005C73BD" w:rsidRDefault="00123E49">
          <w:pPr>
            <w:pStyle w:val="1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1291009" w:history="1">
            <w:r w:rsidR="003C3AD5" w:rsidRPr="005C73BD">
              <w:rPr>
                <w:rStyle w:val="af6"/>
                <w:noProof/>
              </w:rPr>
              <w:t>5.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</w:rPr>
              <w:t>Примеры раскрытия для разных шаблонов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_Toc31291009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16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316D7E25" w14:textId="59005038" w:rsidR="003C3AD5" w:rsidRPr="005C73BD" w:rsidRDefault="00123E49">
          <w:pPr>
            <w:pStyle w:val="21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1291010" w:history="1">
            <w:r w:rsidR="003C3AD5" w:rsidRPr="005C73BD">
              <w:rPr>
                <w:rStyle w:val="af6"/>
                <w:noProof/>
              </w:rPr>
              <w:t>5.1.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</w:rPr>
              <w:t>Наличие в шаблонах списков блоков выгодоприобретателей и банковских реквизитов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_Toc31291010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16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508D2A9B" w14:textId="3F01BF0B" w:rsidR="003C3AD5" w:rsidRPr="005C73BD" w:rsidRDefault="00123E49">
          <w:pPr>
            <w:pStyle w:val="21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1291011" w:history="1">
            <w:r w:rsidR="003C3AD5" w:rsidRPr="005C73BD">
              <w:rPr>
                <w:rStyle w:val="af6"/>
                <w:noProof/>
              </w:rPr>
              <w:t>5.2.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</w:rPr>
              <w:t>Отличия шаблонов от основной (базовой) схемы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_Toc31291011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17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52A85BFE" w14:textId="093E277F" w:rsidR="003C3AD5" w:rsidRPr="005C73BD" w:rsidRDefault="00123E49">
          <w:pPr>
            <w:pStyle w:val="21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31291012" w:history="1">
            <w:r w:rsidR="003C3AD5" w:rsidRPr="005C73BD">
              <w:rPr>
                <w:rStyle w:val="af6"/>
                <w:noProof/>
              </w:rPr>
              <w:t>5.3.</w:t>
            </w:r>
            <w:r w:rsidR="003C3AD5" w:rsidRPr="005C73BD">
              <w:rPr>
                <w:rFonts w:eastAsiaTheme="minorEastAsia"/>
                <w:noProof/>
                <w:lang w:eastAsia="ru-RU"/>
              </w:rPr>
              <w:tab/>
            </w:r>
            <w:r w:rsidR="003C3AD5" w:rsidRPr="005C73BD">
              <w:rPr>
                <w:rStyle w:val="af6"/>
                <w:noProof/>
              </w:rPr>
              <w:t>Примеры сообщений</w:t>
            </w:r>
            <w:r w:rsidR="003C3AD5" w:rsidRPr="005C73BD">
              <w:rPr>
                <w:rStyle w:val="af6"/>
                <w:noProof/>
                <w:lang w:val="en-US"/>
              </w:rPr>
              <w:t xml:space="preserve"> </w:t>
            </w:r>
            <w:r w:rsidR="003C3AD5" w:rsidRPr="005C73BD">
              <w:rPr>
                <w:rStyle w:val="af6"/>
                <w:noProof/>
              </w:rPr>
              <w:t>по шаблонам.</w:t>
            </w:r>
            <w:r w:rsidR="003C3AD5" w:rsidRPr="005C73BD">
              <w:rPr>
                <w:noProof/>
                <w:webHidden/>
              </w:rPr>
              <w:tab/>
            </w:r>
            <w:r w:rsidR="003C3AD5" w:rsidRPr="005C73BD">
              <w:rPr>
                <w:noProof/>
                <w:webHidden/>
              </w:rPr>
              <w:fldChar w:fldCharType="begin"/>
            </w:r>
            <w:r w:rsidR="003C3AD5" w:rsidRPr="005C73BD">
              <w:rPr>
                <w:noProof/>
                <w:webHidden/>
              </w:rPr>
              <w:instrText xml:space="preserve"> PAGEREF _Toc31291012 \h </w:instrText>
            </w:r>
            <w:r w:rsidR="003C3AD5" w:rsidRPr="005C73BD">
              <w:rPr>
                <w:noProof/>
                <w:webHidden/>
              </w:rPr>
            </w:r>
            <w:r w:rsidR="003C3AD5" w:rsidRPr="005C73BD">
              <w:rPr>
                <w:noProof/>
                <w:webHidden/>
              </w:rPr>
              <w:fldChar w:fldCharType="separate"/>
            </w:r>
            <w:r w:rsidR="003C3AD5" w:rsidRPr="005C73BD">
              <w:rPr>
                <w:noProof/>
                <w:webHidden/>
              </w:rPr>
              <w:t>17</w:t>
            </w:r>
            <w:r w:rsidR="003C3AD5" w:rsidRPr="005C73BD">
              <w:rPr>
                <w:noProof/>
                <w:webHidden/>
              </w:rPr>
              <w:fldChar w:fldCharType="end"/>
            </w:r>
          </w:hyperlink>
        </w:p>
        <w:p w14:paraId="1A56ECE2" w14:textId="6F8861C7" w:rsidR="00AF6E7A" w:rsidRPr="005C73BD" w:rsidRDefault="00AF6E7A">
          <w:r w:rsidRPr="005C73BD">
            <w:rPr>
              <w:b/>
              <w:bCs/>
            </w:rPr>
            <w:fldChar w:fldCharType="end"/>
          </w:r>
        </w:p>
      </w:sdtContent>
    </w:sdt>
    <w:p w14:paraId="193CE961" w14:textId="2D7FAA0B" w:rsidR="00AF6E7A" w:rsidRPr="005C73BD" w:rsidRDefault="00AF6E7A" w:rsidP="00AF6E7A"/>
    <w:p w14:paraId="207714F8" w14:textId="77777777" w:rsidR="00AF6E7A" w:rsidRPr="005C73BD" w:rsidRDefault="00AF6E7A" w:rsidP="00AF6E7A"/>
    <w:p w14:paraId="666E1B2C" w14:textId="77777777" w:rsidR="001A55C9" w:rsidRPr="005C73BD" w:rsidRDefault="007B4F2C" w:rsidP="00442A54">
      <w:pPr>
        <w:jc w:val="center"/>
      </w:pPr>
      <w:r w:rsidRPr="005C73BD">
        <w:rPr>
          <w:i/>
        </w:rPr>
        <w:t>Все лица, пере</w:t>
      </w:r>
      <w:r w:rsidR="00890407" w:rsidRPr="005C73BD">
        <w:rPr>
          <w:i/>
        </w:rPr>
        <w:t>чи</w:t>
      </w:r>
      <w:r w:rsidRPr="005C73BD">
        <w:rPr>
          <w:i/>
        </w:rPr>
        <w:t>сленные в бизнес-кейс</w:t>
      </w:r>
      <w:r w:rsidR="00842DB1" w:rsidRPr="005C73BD">
        <w:rPr>
          <w:i/>
        </w:rPr>
        <w:t>ах</w:t>
      </w:r>
      <w:r w:rsidRPr="005C73BD">
        <w:rPr>
          <w:i/>
        </w:rPr>
        <w:t>, являются вымышленными и люб</w:t>
      </w:r>
      <w:r w:rsidR="00890407" w:rsidRPr="005C73BD">
        <w:rPr>
          <w:i/>
        </w:rPr>
        <w:t>ы</w:t>
      </w:r>
      <w:r w:rsidRPr="005C73BD">
        <w:rPr>
          <w:i/>
        </w:rPr>
        <w:t xml:space="preserve">е совпадения указанных в кейсе реквизитов </w:t>
      </w:r>
      <w:r w:rsidR="00442A54" w:rsidRPr="005C73BD">
        <w:rPr>
          <w:i/>
        </w:rPr>
        <w:t>с реальными лицами носит исключительно случайный характер</w:t>
      </w:r>
      <w:r w:rsidRPr="005C73BD">
        <w:t>.</w:t>
      </w:r>
    </w:p>
    <w:p w14:paraId="666E1B2D" w14:textId="58E6DAFA" w:rsidR="00603D32" w:rsidRPr="005C73BD" w:rsidRDefault="001925B5" w:rsidP="00D04D59">
      <w:pPr>
        <w:rPr>
          <w:noProof/>
          <w:lang w:eastAsia="ru-RU"/>
        </w:rPr>
      </w:pPr>
      <w:r w:rsidRPr="005C73BD">
        <w:rPr>
          <w:noProof/>
          <w:lang w:eastAsia="ru-RU"/>
        </w:rPr>
        <w:t xml:space="preserve"> </w:t>
      </w:r>
    </w:p>
    <w:p w14:paraId="2B6B92B2" w14:textId="034A43FC" w:rsidR="00B917CB" w:rsidRPr="005C73BD" w:rsidRDefault="00C7368C" w:rsidP="000964D2">
      <w:pPr>
        <w:pStyle w:val="1"/>
      </w:pPr>
      <w:bookmarkStart w:id="0" w:name="_Ref31116743"/>
      <w:bookmarkStart w:id="1" w:name="_Toc31290986"/>
      <w:bookmarkStart w:id="2" w:name="_Toc32939059"/>
      <w:r w:rsidRPr="005C73BD">
        <w:lastRenderedPageBreak/>
        <w:t xml:space="preserve">Процесс раскрытия на основании запроса </w:t>
      </w:r>
      <w:r w:rsidR="002024FB" w:rsidRPr="005C73BD">
        <w:t>Эмитента через Р</w:t>
      </w:r>
      <w:r w:rsidRPr="005C73BD">
        <w:t>егистратора</w:t>
      </w:r>
      <w:bookmarkEnd w:id="0"/>
      <w:bookmarkEnd w:id="1"/>
      <w:bookmarkEnd w:id="2"/>
    </w:p>
    <w:p w14:paraId="666E1B2E" w14:textId="4D0F71FB" w:rsidR="00F73309" w:rsidRPr="005C73BD" w:rsidRDefault="006D1F3D" w:rsidP="00425C65">
      <w:pPr>
        <w:pStyle w:val="2"/>
      </w:pPr>
      <w:bookmarkStart w:id="3" w:name="_Toc31290987"/>
      <w:bookmarkStart w:id="4" w:name="_Toc32939060"/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666E1BAA" wp14:editId="666E1BAB">
                <wp:simplePos x="0" y="0"/>
                <wp:positionH relativeFrom="column">
                  <wp:posOffset>2135505</wp:posOffset>
                </wp:positionH>
                <wp:positionV relativeFrom="paragraph">
                  <wp:posOffset>228600</wp:posOffset>
                </wp:positionV>
                <wp:extent cx="347980" cy="258445"/>
                <wp:effectExtent l="0" t="0" r="13970" b="2730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980" cy="2584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6E1BF6" w14:textId="77777777" w:rsidR="00123E49" w:rsidRPr="002761F8" w:rsidRDefault="00123E49" w:rsidP="002761F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6E1BAA" id="Прямоугольник 28" o:spid="_x0000_s1026" style="position:absolute;left:0;text-align:left;margin-left:168.15pt;margin-top:18pt;width:27.4pt;height:20.35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" fillcolor="window" strokecolor="window" strokeweight="1pt">
                <v:textbox>
                  <w:txbxContent>
                    <w:p w14:paraId="666E1BF6" w14:textId="77777777" w:rsidR="00123E49" w:rsidRPr="002761F8" w:rsidRDefault="00123E49" w:rsidP="002761F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2761F8"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666E1BAC" wp14:editId="666E1BAD">
                <wp:simplePos x="0" y="0"/>
                <wp:positionH relativeFrom="column">
                  <wp:posOffset>3214048</wp:posOffset>
                </wp:positionH>
                <wp:positionV relativeFrom="paragraph">
                  <wp:posOffset>249564</wp:posOffset>
                </wp:positionV>
                <wp:extent cx="361315" cy="258445"/>
                <wp:effectExtent l="0" t="0" r="19685" b="27305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15" cy="2584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6E1BF7" w14:textId="77777777" w:rsidR="00123E49" w:rsidRPr="002761F8" w:rsidRDefault="00123E49" w:rsidP="002761F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6E1BAC" id="Прямоугольник 29" o:spid="_x0000_s1027" style="position:absolute;left:0;text-align:left;margin-left:253.05pt;margin-top:19.65pt;width:28.45pt;height:20.35pt;z-index:2516582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" fillcolor="window" strokecolor="window" strokeweight="1pt">
                <v:textbox>
                  <w:txbxContent>
                    <w:p w14:paraId="666E1BF7" w14:textId="77777777" w:rsidR="00123E49" w:rsidRPr="002761F8" w:rsidRDefault="00123E49" w:rsidP="002761F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D04D59" w:rsidRPr="005C73BD">
        <w:t>Общая с</w:t>
      </w:r>
      <w:r w:rsidR="00F73309" w:rsidRPr="005C73BD">
        <w:t xml:space="preserve">хема </w:t>
      </w:r>
      <w:r w:rsidR="00D04D59" w:rsidRPr="005C73BD">
        <w:t>процесса</w:t>
      </w:r>
      <w:r w:rsidR="000964D2" w:rsidRPr="005C73BD">
        <w:t xml:space="preserve"> раскрытия</w:t>
      </w:r>
      <w:bookmarkEnd w:id="3"/>
      <w:bookmarkEnd w:id="4"/>
    </w:p>
    <w:p w14:paraId="666E1B2F" w14:textId="77777777" w:rsidR="001925B5" w:rsidRPr="005C73BD" w:rsidRDefault="006D1F3D" w:rsidP="001A55C9">
      <w:r w:rsidRPr="005C73BD">
        <w:rPr>
          <w:noProof/>
          <w:lang w:eastAsia="ru-RU"/>
        </w:rPr>
        <w:drawing>
          <wp:anchor distT="0" distB="0" distL="114300" distR="114300" simplePos="0" relativeHeight="251658246" behindDoc="0" locked="0" layoutInCell="1" allowOverlap="1" wp14:anchorId="666E1BAE" wp14:editId="666E1BAF">
            <wp:simplePos x="0" y="0"/>
            <wp:positionH relativeFrom="column">
              <wp:posOffset>3964589</wp:posOffset>
            </wp:positionH>
            <wp:positionV relativeFrom="paragraph">
              <wp:posOffset>139700</wp:posOffset>
            </wp:positionV>
            <wp:extent cx="460375" cy="511810"/>
            <wp:effectExtent l="0" t="0" r="0" b="2540"/>
            <wp:wrapNone/>
            <wp:docPr id="44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666E1BB0" wp14:editId="666E1BB1">
                <wp:simplePos x="0" y="0"/>
                <wp:positionH relativeFrom="column">
                  <wp:posOffset>2135505</wp:posOffset>
                </wp:positionH>
                <wp:positionV relativeFrom="paragraph">
                  <wp:posOffset>256540</wp:posOffset>
                </wp:positionV>
                <wp:extent cx="347980" cy="279400"/>
                <wp:effectExtent l="0" t="0" r="13970" b="2540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980" cy="279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6E1BF8" w14:textId="77777777" w:rsidR="00123E49" w:rsidRPr="002761F8" w:rsidRDefault="00123E49" w:rsidP="006D1F3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6E1BB0" id="Прямоугольник 33" o:spid="_x0000_s1028" style="position:absolute;margin-left:168.15pt;margin-top:20.2pt;width:27.4pt;height:22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" fillcolor="window" strokecolor="window" strokeweight="1pt">
                <v:textbox>
                  <w:txbxContent>
                    <w:p w14:paraId="666E1BF8" w14:textId="77777777" w:rsidR="00123E49" w:rsidRPr="002761F8" w:rsidRDefault="00123E49" w:rsidP="006D1F3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66E1BB2" wp14:editId="666E1BB3">
                <wp:simplePos x="0" y="0"/>
                <wp:positionH relativeFrom="column">
                  <wp:posOffset>3213100</wp:posOffset>
                </wp:positionH>
                <wp:positionV relativeFrom="paragraph">
                  <wp:posOffset>256540</wp:posOffset>
                </wp:positionV>
                <wp:extent cx="361315" cy="279400"/>
                <wp:effectExtent l="0" t="0" r="19685" b="2540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15" cy="279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6E1BF9" w14:textId="77777777" w:rsidR="00123E49" w:rsidRPr="002761F8" w:rsidRDefault="00123E49" w:rsidP="002761F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6E1BB2" id="Прямоугольник 31" o:spid="_x0000_s1029" style="position:absolute;margin-left:253pt;margin-top:20.2pt;width:28.45pt;height:2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" fillcolor="window" strokecolor="window" strokeweight="1pt">
                <v:textbox>
                  <w:txbxContent>
                    <w:p w14:paraId="666E1BF9" w14:textId="77777777" w:rsidR="00123E49" w:rsidRPr="002761F8" w:rsidRDefault="00123E49" w:rsidP="002761F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666E1BB4" wp14:editId="666E1BB5">
                <wp:simplePos x="0" y="0"/>
                <wp:positionH relativeFrom="column">
                  <wp:posOffset>811530</wp:posOffset>
                </wp:positionH>
                <wp:positionV relativeFrom="paragraph">
                  <wp:posOffset>238760</wp:posOffset>
                </wp:positionV>
                <wp:extent cx="681990" cy="0"/>
                <wp:effectExtent l="0" t="76200" r="22860" b="11430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FB8C7F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63.9pt;margin-top:18.8pt;width:53.7pt;height:0;z-index:25165825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" strokecolor="#538135 [2409]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666E1BB6" wp14:editId="666E1BB7">
                <wp:simplePos x="0" y="0"/>
                <wp:positionH relativeFrom="column">
                  <wp:posOffset>1951355</wp:posOffset>
                </wp:positionH>
                <wp:positionV relativeFrom="paragraph">
                  <wp:posOffset>238760</wp:posOffset>
                </wp:positionV>
                <wp:extent cx="681990" cy="0"/>
                <wp:effectExtent l="0" t="76200" r="22860" b="11430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2FDBFC" id="Прямая со стрелкой 2" o:spid="_x0000_s1026" type="#_x0000_t32" style="position:absolute;margin-left:153.65pt;margin-top:18.8pt;width:53.7pt;height:0;z-index:25165825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" strokecolor="#548235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666E1BB8" wp14:editId="666E1BB9">
                <wp:simplePos x="0" y="0"/>
                <wp:positionH relativeFrom="column">
                  <wp:posOffset>3054350</wp:posOffset>
                </wp:positionH>
                <wp:positionV relativeFrom="paragraph">
                  <wp:posOffset>239234</wp:posOffset>
                </wp:positionV>
                <wp:extent cx="681990" cy="0"/>
                <wp:effectExtent l="0" t="76200" r="22860" b="11430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D445FB" id="Прямая со стрелкой 3" o:spid="_x0000_s1026" type="#_x0000_t32" style="position:absolute;margin-left:240.5pt;margin-top:18.85pt;width:53.7pt;height:0;z-index:2516582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" strokecolor="#548235" strokeweight="1pt">
                <v:stroke endarrow="open" joinstyle="miter"/>
              </v:shape>
            </w:pict>
          </mc:Fallback>
        </mc:AlternateContent>
      </w:r>
      <w:r w:rsidR="001F3E9B" w:rsidRPr="005C73BD">
        <w:rPr>
          <w:noProof/>
          <w:lang w:eastAsia="ru-RU"/>
        </w:rPr>
        <w:drawing>
          <wp:anchor distT="0" distB="0" distL="114300" distR="114300" simplePos="0" relativeHeight="251658245" behindDoc="0" locked="0" layoutInCell="1" allowOverlap="1" wp14:anchorId="666E1BBA" wp14:editId="666E1BBB">
            <wp:simplePos x="0" y="0"/>
            <wp:positionH relativeFrom="column">
              <wp:posOffset>2635250</wp:posOffset>
            </wp:positionH>
            <wp:positionV relativeFrom="paragraph">
              <wp:posOffset>139700</wp:posOffset>
            </wp:positionV>
            <wp:extent cx="460375" cy="511810"/>
            <wp:effectExtent l="0" t="0" r="0" b="2540"/>
            <wp:wrapNone/>
            <wp:docPr id="39" name="Picture 322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22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110FF" w:rsidRPr="005C73BD">
        <w:rPr>
          <w:noProof/>
          <w:lang w:eastAsia="ru-RU"/>
        </w:rPr>
        <w:drawing>
          <wp:anchor distT="0" distB="0" distL="114300" distR="114300" simplePos="0" relativeHeight="251658244" behindDoc="0" locked="0" layoutInCell="1" allowOverlap="1" wp14:anchorId="666E1BBC" wp14:editId="666E1BBD">
            <wp:simplePos x="0" y="0"/>
            <wp:positionH relativeFrom="column">
              <wp:posOffset>1532890</wp:posOffset>
            </wp:positionH>
            <wp:positionV relativeFrom="paragraph">
              <wp:posOffset>133350</wp:posOffset>
            </wp:positionV>
            <wp:extent cx="460375" cy="511810"/>
            <wp:effectExtent l="0" t="0" r="0" b="2540"/>
            <wp:wrapNone/>
            <wp:docPr id="38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110FF" w:rsidRPr="005C73BD">
        <w:rPr>
          <w:noProof/>
          <w:lang w:eastAsia="ru-RU"/>
        </w:rPr>
        <w:drawing>
          <wp:anchor distT="0" distB="0" distL="114300" distR="114300" simplePos="0" relativeHeight="251658247" behindDoc="0" locked="0" layoutInCell="1" allowOverlap="1" wp14:anchorId="666E1BBE" wp14:editId="666E1BBF">
            <wp:simplePos x="0" y="0"/>
            <wp:positionH relativeFrom="column">
              <wp:posOffset>351790</wp:posOffset>
            </wp:positionH>
            <wp:positionV relativeFrom="paragraph">
              <wp:posOffset>133350</wp:posOffset>
            </wp:positionV>
            <wp:extent cx="460375" cy="511810"/>
            <wp:effectExtent l="0" t="0" r="0" b="2540"/>
            <wp:wrapNone/>
            <wp:docPr id="46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110FF" w:rsidRPr="005C73BD">
        <w:rPr>
          <w:noProof/>
          <w:color w:val="0070C0"/>
          <w:lang w:eastAsia="ru-RU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66E1BC0" wp14:editId="666E1BC1">
                <wp:simplePos x="0" y="0"/>
                <wp:positionH relativeFrom="column">
                  <wp:posOffset>40005</wp:posOffset>
                </wp:positionH>
                <wp:positionV relativeFrom="paragraph">
                  <wp:posOffset>727710</wp:posOffset>
                </wp:positionV>
                <wp:extent cx="1148080" cy="588010"/>
                <wp:effectExtent l="0" t="0" r="0" b="0"/>
                <wp:wrapNone/>
                <wp:docPr id="30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080" cy="588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BFA" w14:textId="77777777" w:rsidR="00123E49" w:rsidRPr="00C110FF" w:rsidRDefault="00123E49" w:rsidP="003A22B8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Эмитент</w:t>
                            </w:r>
                          </w:p>
                          <w:p w14:paraId="666E1BFB" w14:textId="77777777" w:rsidR="00123E49" w:rsidRPr="00603D32" w:rsidRDefault="00123E49" w:rsidP="003A22B8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lang w:val="ru-RU"/>
                              </w:rPr>
                            </w:pP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eastAsia="ru-RU"/>
                              </w:rPr>
                              <w:t xml:space="preserve">ПАО </w:t>
                            </w: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val="ru-RU" w:eastAsia="ru-RU"/>
                              </w:rPr>
                              <w:t>«</w:t>
                            </w: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eastAsia="ru-RU"/>
                              </w:rPr>
                              <w:t>РосФосНитро</w:t>
                            </w: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val="ru-RU" w:eastAsia="ru-RU"/>
                              </w:rPr>
                              <w:t>»</w:t>
                            </w:r>
                          </w:p>
                          <w:p w14:paraId="666E1BFC" w14:textId="77777777" w:rsidR="00123E49" w:rsidRPr="003A22B8" w:rsidRDefault="00123E49" w:rsidP="003A22B8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6E1BC0" id="_x0000_t202" coordsize="21600,21600" o:spt="202" path="m,l,21600r21600,l21600,xe">
                <v:stroke joinstyle="miter"/>
                <v:path gradientshapeok="t" o:connecttype="rect"/>
              </v:shapetype>
              <v:shape id="TextBox 42" o:spid="_x0000_s1030" type="#_x0000_t202" style="position:absolute;margin-left:3.15pt;margin-top:57.3pt;width:90.4pt;height:46.3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" filled="f" stroked="f">
                <v:textbox>
                  <w:txbxContent>
                    <w:p w14:paraId="666E1BFA" w14:textId="77777777" w:rsidR="00123E49" w:rsidRPr="00C110FF" w:rsidRDefault="00123E49" w:rsidP="003A22B8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Эмитент</w:t>
                      </w:r>
                    </w:p>
                    <w:p w14:paraId="666E1BFB" w14:textId="77777777" w:rsidR="00123E49" w:rsidRPr="00603D32" w:rsidRDefault="00123E49" w:rsidP="003A22B8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lang w:val="ru-RU"/>
                        </w:rPr>
                      </w:pPr>
                      <w:r w:rsidRPr="00C110FF">
                        <w:rPr>
                          <w:noProof/>
                          <w:sz w:val="16"/>
                          <w:szCs w:val="16"/>
                          <w:lang w:eastAsia="ru-RU"/>
                        </w:rPr>
                        <w:t xml:space="preserve">ПАО </w:t>
                      </w:r>
                      <w:r w:rsidRPr="00C110FF">
                        <w:rPr>
                          <w:noProof/>
                          <w:sz w:val="16"/>
                          <w:szCs w:val="16"/>
                          <w:lang w:val="ru-RU" w:eastAsia="ru-RU"/>
                        </w:rPr>
                        <w:t>«</w:t>
                      </w:r>
                      <w:r w:rsidRPr="00C110FF">
                        <w:rPr>
                          <w:noProof/>
                          <w:sz w:val="16"/>
                          <w:szCs w:val="16"/>
                          <w:lang w:eastAsia="ru-RU"/>
                        </w:rPr>
                        <w:t>РосФосНитро</w:t>
                      </w:r>
                      <w:r w:rsidRPr="00C110FF">
                        <w:rPr>
                          <w:noProof/>
                          <w:sz w:val="16"/>
                          <w:szCs w:val="16"/>
                          <w:lang w:val="ru-RU" w:eastAsia="ru-RU"/>
                        </w:rPr>
                        <w:t>»</w:t>
                      </w:r>
                    </w:p>
                    <w:p w14:paraId="666E1BFC" w14:textId="77777777" w:rsidR="00123E49" w:rsidRPr="003A22B8" w:rsidRDefault="00123E49" w:rsidP="003A22B8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6E1B30" w14:textId="77777777" w:rsidR="001925B5" w:rsidRPr="005C73BD" w:rsidRDefault="006D1F3D" w:rsidP="001A55C9">
      <w:r w:rsidRPr="005C73BD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666E1BC2" wp14:editId="666E1BC3">
                <wp:simplePos x="0" y="0"/>
                <wp:positionH relativeFrom="column">
                  <wp:posOffset>3108325</wp:posOffset>
                </wp:positionH>
                <wp:positionV relativeFrom="paragraph">
                  <wp:posOffset>266065</wp:posOffset>
                </wp:positionV>
                <wp:extent cx="599440" cy="0"/>
                <wp:effectExtent l="38100" t="76200" r="0" b="11430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8F439" id="Прямая со стрелкой 10" o:spid="_x0000_s1026" type="#_x0000_t32" style="position:absolute;margin-left:244.75pt;margin-top:20.95pt;width:47.2pt;height:0;flip:x;z-index:25165826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" strokecolor="#843c0c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666E1BC4" wp14:editId="666E1BC5">
                <wp:simplePos x="0" y="0"/>
                <wp:positionH relativeFrom="column">
                  <wp:posOffset>833755</wp:posOffset>
                </wp:positionH>
                <wp:positionV relativeFrom="paragraph">
                  <wp:posOffset>266065</wp:posOffset>
                </wp:positionV>
                <wp:extent cx="599440" cy="0"/>
                <wp:effectExtent l="38100" t="76200" r="0" b="11430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2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98C6C" id="Прямая со стрелкой 7" o:spid="_x0000_s1026" type="#_x0000_t32" style="position:absolute;margin-left:65.65pt;margin-top:20.95pt;width:47.2pt;height:0;flip:x;z-index:25165826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" strokecolor="#823b0b [1605]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666E1BC6" wp14:editId="666E1BC7">
                <wp:simplePos x="0" y="0"/>
                <wp:positionH relativeFrom="column">
                  <wp:posOffset>1988820</wp:posOffset>
                </wp:positionH>
                <wp:positionV relativeFrom="paragraph">
                  <wp:posOffset>266539</wp:posOffset>
                </wp:positionV>
                <wp:extent cx="599440" cy="0"/>
                <wp:effectExtent l="38100" t="76200" r="0" b="11430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FD385" id="Прямая со стрелкой 9" o:spid="_x0000_s1026" type="#_x0000_t32" style="position:absolute;margin-left:156.6pt;margin-top:21pt;width:47.2pt;height:0;flip:x;z-index:251658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" strokecolor="#843c0c" strokeweight="1pt">
                <v:stroke endarrow="open" joinstyle="miter"/>
              </v:shape>
            </w:pict>
          </mc:Fallback>
        </mc:AlternateContent>
      </w:r>
      <w:r w:rsidR="002761F8"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6E1BC8" wp14:editId="666E1BC9">
                <wp:simplePos x="0" y="0"/>
                <wp:positionH relativeFrom="column">
                  <wp:posOffset>3206750</wp:posOffset>
                </wp:positionH>
                <wp:positionV relativeFrom="paragraph">
                  <wp:posOffset>223852</wp:posOffset>
                </wp:positionV>
                <wp:extent cx="381796" cy="258777"/>
                <wp:effectExtent l="0" t="0" r="18415" b="2730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796" cy="25877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6E1BFD" w14:textId="77777777" w:rsidR="00123E49" w:rsidRPr="002761F8" w:rsidRDefault="00123E49" w:rsidP="002761F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6E1BC8" id="Прямоугольник 32" o:spid="_x0000_s1031" style="position:absolute;margin-left:252.5pt;margin-top:17.65pt;width:30.05pt;height:20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" fillcolor="window" strokecolor="window" strokeweight="1pt">
                <v:textbox>
                  <w:txbxContent>
                    <w:p w14:paraId="666E1BFD" w14:textId="77777777" w:rsidR="00123E49" w:rsidRPr="002761F8" w:rsidRDefault="00123E49" w:rsidP="002761F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14:paraId="666E1B31" w14:textId="77777777" w:rsidR="001925B5" w:rsidRPr="005C73BD" w:rsidRDefault="006D1F3D" w:rsidP="001A55C9"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666E1BCA" wp14:editId="666E1BCB">
                <wp:simplePos x="0" y="0"/>
                <wp:positionH relativeFrom="column">
                  <wp:posOffset>3679029</wp:posOffset>
                </wp:positionH>
                <wp:positionV relativeFrom="paragraph">
                  <wp:posOffset>156210</wp:posOffset>
                </wp:positionV>
                <wp:extent cx="1132205" cy="538480"/>
                <wp:effectExtent l="0" t="0" r="0" b="0"/>
                <wp:wrapNone/>
                <wp:docPr id="51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2205" cy="538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BFE" w14:textId="77777777" w:rsidR="00123E49" w:rsidRPr="001F3E9B" w:rsidRDefault="00123E49" w:rsidP="002A499E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Депозитарий</w:t>
                            </w:r>
                          </w:p>
                          <w:p w14:paraId="666E1BFF" w14:textId="77777777" w:rsidR="00123E49" w:rsidRPr="00F62B54" w:rsidRDefault="00123E49" w:rsidP="002A499E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АО «Первый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Брокер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»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E1BCA" id="_x0000_s1032" type="#_x0000_t202" style="position:absolute;margin-left:289.7pt;margin-top:12.3pt;width:89.15pt;height:42.4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" filled="f" stroked="f">
                <v:textbox>
                  <w:txbxContent>
                    <w:p w14:paraId="666E1BFE" w14:textId="77777777" w:rsidR="00123E49" w:rsidRPr="001F3E9B" w:rsidRDefault="00123E49" w:rsidP="002A499E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Депозитарий</w:t>
                      </w:r>
                    </w:p>
                    <w:p w14:paraId="666E1BFF" w14:textId="77777777" w:rsidR="00123E49" w:rsidRPr="00F62B54" w:rsidRDefault="00123E49" w:rsidP="002A499E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 xml:space="preserve"> АО «Первый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Брокер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666E1BCC" wp14:editId="666E1BCD">
                <wp:simplePos x="0" y="0"/>
                <wp:positionH relativeFrom="column">
                  <wp:posOffset>2478566</wp:posOffset>
                </wp:positionH>
                <wp:positionV relativeFrom="paragraph">
                  <wp:posOffset>156210</wp:posOffset>
                </wp:positionV>
                <wp:extent cx="805180" cy="208280"/>
                <wp:effectExtent l="0" t="0" r="0" b="0"/>
                <wp:wrapNone/>
                <wp:docPr id="50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5180" cy="208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0" w14:textId="77777777" w:rsidR="00123E49" w:rsidRPr="00C110FF" w:rsidRDefault="00123E49" w:rsidP="002A499E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НРД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6E1BCC" id="_x0000_s1033" type="#_x0000_t202" style="position:absolute;margin-left:195.15pt;margin-top:12.3pt;width:63.4pt;height:16.4pt;z-index:25165825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" filled="f" stroked="f">
                <v:textbox style="mso-fit-shape-to-text:t">
                  <w:txbxContent>
                    <w:p w14:paraId="666E1C00" w14:textId="77777777" w:rsidR="00123E49" w:rsidRPr="00C110FF" w:rsidRDefault="00123E49" w:rsidP="002A499E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НРД</w:t>
                      </w:r>
                    </w:p>
                  </w:txbxContent>
                </v:textbox>
              </v:shape>
            </w:pict>
          </mc:Fallback>
        </mc:AlternateContent>
      </w:r>
      <w:r w:rsidRPr="005C73BD">
        <w:rPr>
          <w:noProof/>
          <w:color w:val="0070C0"/>
          <w:lang w:eastAsia="ru-RU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666E1BCE" wp14:editId="666E1BCF">
                <wp:simplePos x="0" y="0"/>
                <wp:positionH relativeFrom="column">
                  <wp:posOffset>1125220</wp:posOffset>
                </wp:positionH>
                <wp:positionV relativeFrom="paragraph">
                  <wp:posOffset>196215</wp:posOffset>
                </wp:positionV>
                <wp:extent cx="1357630" cy="588010"/>
                <wp:effectExtent l="0" t="0" r="0" b="0"/>
                <wp:wrapNone/>
                <wp:docPr id="49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7630" cy="588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1" w14:textId="77777777" w:rsidR="00123E49" w:rsidRPr="00C110FF" w:rsidRDefault="00123E49" w:rsidP="002A499E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Регистратор</w:t>
                            </w:r>
                          </w:p>
                          <w:p w14:paraId="666E1C02" w14:textId="77777777" w:rsidR="00123E49" w:rsidRPr="00C110FF" w:rsidRDefault="00123E49" w:rsidP="002A499E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АО «РеестроДержатель»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E1BCE" id="_x0000_s1034" type="#_x0000_t202" style="position:absolute;margin-left:88.6pt;margin-top:15.45pt;width:106.9pt;height:46.3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" filled="f" stroked="f">
                <v:textbox>
                  <w:txbxContent>
                    <w:p w14:paraId="666E1C01" w14:textId="77777777" w:rsidR="00123E49" w:rsidRPr="00C110FF" w:rsidRDefault="00123E49" w:rsidP="002A499E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Регистратор</w:t>
                      </w:r>
                    </w:p>
                    <w:p w14:paraId="666E1C02" w14:textId="77777777" w:rsidR="00123E49" w:rsidRPr="00C110FF" w:rsidRDefault="00123E49" w:rsidP="002A499E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АО «РеестроДержатель»</w:t>
                      </w:r>
                    </w:p>
                  </w:txbxContent>
                </v:textbox>
              </v:shape>
            </w:pict>
          </mc:Fallback>
        </mc:AlternateContent>
      </w:r>
      <w:r w:rsidR="002761F8"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666E1BD0" wp14:editId="666E1BD1">
                <wp:simplePos x="0" y="0"/>
                <wp:positionH relativeFrom="column">
                  <wp:posOffset>3082897</wp:posOffset>
                </wp:positionH>
                <wp:positionV relativeFrom="paragraph">
                  <wp:posOffset>172559</wp:posOffset>
                </wp:positionV>
                <wp:extent cx="681990" cy="0"/>
                <wp:effectExtent l="0" t="76200" r="22860" b="11430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02EF08" id="Прямая со стрелкой 12" o:spid="_x0000_s1026" type="#_x0000_t32" style="position:absolute;margin-left:242.75pt;margin-top:13.6pt;width:53.7pt;height:0;z-index:25165827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" strokecolor="#5b9bd5 [3208]" strokeweight="1pt">
                <v:stroke endarrow="open" joinstyle="miter"/>
              </v:shape>
            </w:pict>
          </mc:Fallback>
        </mc:AlternateContent>
      </w:r>
    </w:p>
    <w:p w14:paraId="666E1B32" w14:textId="77777777" w:rsidR="001925B5" w:rsidRPr="005C73BD" w:rsidRDefault="001925B5" w:rsidP="001A55C9"/>
    <w:p w14:paraId="666E1B33" w14:textId="77777777" w:rsidR="001925B5" w:rsidRPr="005C73BD" w:rsidRDefault="005C09E5" w:rsidP="001A55C9">
      <w:r w:rsidRPr="005C73BD">
        <w:rPr>
          <w:noProof/>
          <w:color w:val="0070C0"/>
          <w:lang w:eastAsia="ru-RU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666E1BD2" wp14:editId="666E1BD3">
                <wp:simplePos x="0" y="0"/>
                <wp:positionH relativeFrom="column">
                  <wp:posOffset>4869815</wp:posOffset>
                </wp:positionH>
                <wp:positionV relativeFrom="paragraph">
                  <wp:posOffset>205105</wp:posOffset>
                </wp:positionV>
                <wp:extent cx="1155700" cy="237490"/>
                <wp:effectExtent l="0" t="0" r="0" b="0"/>
                <wp:wrapNone/>
                <wp:docPr id="58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70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3" w14:textId="77777777" w:rsidR="00123E49" w:rsidRPr="00313776" w:rsidRDefault="00123E49" w:rsidP="00842DB1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color w:val="0070C0"/>
                                <w:lang w:val="ru-RU"/>
                              </w:rPr>
                            </w:pPr>
                            <w:r w:rsidRPr="00313776">
                              <w:rPr>
                                <w:b/>
                                <w:color w:val="0070C0"/>
                                <w:lang w:val="ru-RU"/>
                              </w:rPr>
                              <w:t>2-ой уровень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6E1BD2" id="_x0000_s1035" type="#_x0000_t202" style="position:absolute;margin-left:383.45pt;margin-top:16.15pt;width:91pt;height:18.7pt;z-index:25165825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" filled="f" stroked="f">
                <v:textbox style="mso-fit-shape-to-text:t">
                  <w:txbxContent>
                    <w:p w14:paraId="666E1C03" w14:textId="77777777" w:rsidR="00123E49" w:rsidRPr="00313776" w:rsidRDefault="00123E49" w:rsidP="00842DB1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color w:val="0070C0"/>
                          <w:lang w:val="ru-RU"/>
                        </w:rPr>
                      </w:pPr>
                      <w:r w:rsidRPr="00313776">
                        <w:rPr>
                          <w:b/>
                          <w:color w:val="0070C0"/>
                          <w:lang w:val="ru-RU"/>
                        </w:rPr>
                        <w:t>2-ой уровень</w:t>
                      </w:r>
                    </w:p>
                  </w:txbxContent>
                </v:textbox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666E1BD4" wp14:editId="666E1BD5">
                <wp:simplePos x="0" y="0"/>
                <wp:positionH relativeFrom="column">
                  <wp:posOffset>3532505</wp:posOffset>
                </wp:positionH>
                <wp:positionV relativeFrom="paragraph">
                  <wp:posOffset>200660</wp:posOffset>
                </wp:positionV>
                <wp:extent cx="1243330" cy="237490"/>
                <wp:effectExtent l="0" t="0" r="0" b="0"/>
                <wp:wrapNone/>
                <wp:docPr id="57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333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4" w14:textId="7BAD7D43" w:rsidR="00123E49" w:rsidRPr="00313776" w:rsidRDefault="00123E49" w:rsidP="00842DB1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color w:val="0070C0"/>
                                <w:lang w:val="ru-RU"/>
                              </w:rPr>
                            </w:pPr>
                            <w:r w:rsidRPr="00313776">
                              <w:rPr>
                                <w:b/>
                                <w:color w:val="0070C0"/>
                                <w:lang w:val="ru-RU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-</w:t>
                            </w:r>
                            <w:r w:rsidRPr="00313776">
                              <w:rPr>
                                <w:b/>
                                <w:color w:val="0070C0"/>
                                <w:lang w:val="ru-RU"/>
                              </w:rPr>
                              <w:t>ый уровень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6E1BD4" id="_x0000_s1036" type="#_x0000_t202" style="position:absolute;margin-left:278.15pt;margin-top:15.8pt;width:97.9pt;height:18.7pt;z-index:251658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" filled="f" stroked="f">
                <v:textbox>
                  <w:txbxContent>
                    <w:p w14:paraId="666E1C04" w14:textId="7BAD7D43" w:rsidR="00123E49" w:rsidRPr="00313776" w:rsidRDefault="00123E49" w:rsidP="00842DB1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color w:val="0070C0"/>
                          <w:lang w:val="ru-RU"/>
                        </w:rPr>
                      </w:pPr>
                      <w:r w:rsidRPr="00313776">
                        <w:rPr>
                          <w:b/>
                          <w:color w:val="0070C0"/>
                          <w:lang w:val="ru-RU"/>
                        </w:rPr>
                        <w:t>1</w:t>
                      </w:r>
                      <w:r>
                        <w:rPr>
                          <w:b/>
                          <w:color w:val="0070C0"/>
                        </w:rPr>
                        <w:t>-</w:t>
                      </w:r>
                      <w:r w:rsidRPr="00313776">
                        <w:rPr>
                          <w:b/>
                          <w:color w:val="0070C0"/>
                          <w:lang w:val="ru-RU"/>
                        </w:rPr>
                        <w:t>ый уровень</w:t>
                      </w:r>
                    </w:p>
                  </w:txbxContent>
                </v:textbox>
              </v:shape>
            </w:pict>
          </mc:Fallback>
        </mc:AlternateContent>
      </w:r>
      <w:r w:rsidRPr="005C73BD">
        <w:rPr>
          <w:noProof/>
          <w:lang w:eastAsia="ru-RU"/>
        </w:rPr>
        <w:drawing>
          <wp:anchor distT="0" distB="0" distL="114300" distR="114300" simplePos="0" relativeHeight="251658254" behindDoc="0" locked="0" layoutInCell="1" allowOverlap="1" wp14:anchorId="666E1BD6" wp14:editId="666E1BD7">
            <wp:simplePos x="0" y="0"/>
            <wp:positionH relativeFrom="column">
              <wp:posOffset>3865880</wp:posOffset>
            </wp:positionH>
            <wp:positionV relativeFrom="paragraph">
              <wp:posOffset>426720</wp:posOffset>
            </wp:positionV>
            <wp:extent cx="460375" cy="511810"/>
            <wp:effectExtent l="0" t="0" r="0" b="2540"/>
            <wp:wrapNone/>
            <wp:docPr id="55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666E1BD8" wp14:editId="666E1BD9">
                <wp:simplePos x="0" y="0"/>
                <wp:positionH relativeFrom="column">
                  <wp:posOffset>3604895</wp:posOffset>
                </wp:positionH>
                <wp:positionV relativeFrom="paragraph">
                  <wp:posOffset>955040</wp:posOffset>
                </wp:positionV>
                <wp:extent cx="994410" cy="354330"/>
                <wp:effectExtent l="0" t="0" r="0" b="0"/>
                <wp:wrapNone/>
                <wp:docPr id="56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410" cy="354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5" w14:textId="77777777" w:rsidR="00123E49" w:rsidRPr="001F3E9B" w:rsidRDefault="00123E49" w:rsidP="0085437A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УК</w:t>
                            </w: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 xml:space="preserve"> – «</w:t>
                            </w:r>
                            <w:r>
                              <w:rPr>
                                <w:color w:val="auto"/>
                                <w:sz w:val="16"/>
                                <w:szCs w:val="16"/>
                              </w:rPr>
                              <w:t xml:space="preserve">Trust </w:t>
                            </w: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</w:rPr>
                              <w:t>One</w:t>
                            </w: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»</w:t>
                            </w: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E1BD8" id="_x0000_s1037" type="#_x0000_t202" style="position:absolute;margin-left:283.85pt;margin-top:75.2pt;width:78.3pt;height:27.9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" filled="f" stroked="f">
                <v:textbox>
                  <w:txbxContent>
                    <w:p w14:paraId="666E1C05" w14:textId="77777777" w:rsidR="00123E49" w:rsidRPr="001F3E9B" w:rsidRDefault="00123E49" w:rsidP="0085437A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УК</w:t>
                      </w:r>
                      <w:r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 xml:space="preserve"> – «</w:t>
                      </w:r>
                      <w:r>
                        <w:rPr>
                          <w:color w:val="auto"/>
                          <w:sz w:val="16"/>
                          <w:szCs w:val="16"/>
                        </w:rPr>
                        <w:t xml:space="preserve">Trust </w:t>
                      </w:r>
                      <w:r w:rsidRPr="001F3E9B">
                        <w:rPr>
                          <w:color w:val="auto"/>
                          <w:sz w:val="16"/>
                          <w:szCs w:val="16"/>
                        </w:rPr>
                        <w:t>One</w:t>
                      </w:r>
                      <w:r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»</w:t>
                      </w:r>
                      <w:r w:rsidRPr="001F3E9B">
                        <w:rPr>
                          <w:color w:val="auto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666E1BDA" wp14:editId="666E1BDB">
                <wp:simplePos x="0" y="0"/>
                <wp:positionH relativeFrom="column">
                  <wp:posOffset>4984750</wp:posOffset>
                </wp:positionH>
                <wp:positionV relativeFrom="paragraph">
                  <wp:posOffset>889635</wp:posOffset>
                </wp:positionV>
                <wp:extent cx="994410" cy="246380"/>
                <wp:effectExtent l="0" t="0" r="0" b="0"/>
                <wp:wrapNone/>
                <wp:docPr id="52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410" cy="2463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6" w14:textId="77777777" w:rsidR="00123E49" w:rsidRPr="00FF0CD3" w:rsidRDefault="00123E49" w:rsidP="002A499E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FF0CD3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Organisation1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6E1BDA" id="_x0000_s1038" type="#_x0000_t202" style="position:absolute;margin-left:392.5pt;margin-top:70.05pt;width:78.3pt;height:19.4pt;z-index:2516582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" filled="f" stroked="f">
                <v:textbox style="mso-fit-shape-to-text:t">
                  <w:txbxContent>
                    <w:p w14:paraId="666E1C06" w14:textId="77777777" w:rsidR="00123E49" w:rsidRPr="00FF0CD3" w:rsidRDefault="00123E49" w:rsidP="002A499E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FF0CD3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Organisation1</w:t>
                      </w:r>
                    </w:p>
                  </w:txbxContent>
                </v:textbox>
              </v:shape>
            </w:pict>
          </mc:Fallback>
        </mc:AlternateContent>
      </w:r>
      <w:r w:rsidR="00FF0CD3" w:rsidRPr="005C73BD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66E1BDC" wp14:editId="666E1BDD">
                <wp:simplePos x="0" y="0"/>
                <wp:positionH relativeFrom="column">
                  <wp:posOffset>3234055</wp:posOffset>
                </wp:positionH>
                <wp:positionV relativeFrom="paragraph">
                  <wp:posOffset>123995</wp:posOffset>
                </wp:positionV>
                <wp:extent cx="3227696" cy="1958453"/>
                <wp:effectExtent l="0" t="0" r="11430" b="2286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7696" cy="195845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6B6DD8" id="Прямоугольник 15" o:spid="_x0000_s1026" style="position:absolute;margin-left:254.65pt;margin-top:9.75pt;width:254.15pt;height:154.2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" fillcolor="white [3201]" strokecolor="#823b0b [1605]" strokeweight="1pt"/>
            </w:pict>
          </mc:Fallback>
        </mc:AlternateContent>
      </w:r>
    </w:p>
    <w:p w14:paraId="666E1B34" w14:textId="77777777" w:rsidR="00842DB1" w:rsidRPr="005C73BD" w:rsidRDefault="00FF0CD3" w:rsidP="001A55C9">
      <w:r w:rsidRPr="005C73BD">
        <w:rPr>
          <w:noProof/>
          <w:color w:val="0070C0"/>
          <w:lang w:eastAsia="ru-RU"/>
        </w:rPr>
        <w:drawing>
          <wp:anchor distT="0" distB="0" distL="114300" distR="114300" simplePos="0" relativeHeight="251658248" behindDoc="0" locked="0" layoutInCell="1" allowOverlap="1" wp14:anchorId="666E1BDE" wp14:editId="666E1BDF">
            <wp:simplePos x="0" y="0"/>
            <wp:positionH relativeFrom="column">
              <wp:posOffset>5214620</wp:posOffset>
            </wp:positionH>
            <wp:positionV relativeFrom="paragraph">
              <wp:posOffset>147159</wp:posOffset>
            </wp:positionV>
            <wp:extent cx="460375" cy="511810"/>
            <wp:effectExtent l="0" t="0" r="0" b="2540"/>
            <wp:wrapNone/>
            <wp:docPr id="47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66E1B35" w14:textId="77777777" w:rsidR="00FF0CD3" w:rsidRPr="005C73BD" w:rsidRDefault="00FF0CD3" w:rsidP="001A55C9"/>
    <w:p w14:paraId="666E1B36" w14:textId="77777777" w:rsidR="00FF0CD3" w:rsidRPr="005C73BD" w:rsidRDefault="00FF0CD3" w:rsidP="001A55C9">
      <w:r w:rsidRPr="005C73BD">
        <w:rPr>
          <w:noProof/>
          <w:color w:val="0070C0"/>
          <w:lang w:eastAsia="ru-RU"/>
        </w:rPr>
        <w:drawing>
          <wp:anchor distT="0" distB="0" distL="114300" distR="114300" simplePos="0" relativeHeight="251658249" behindDoc="0" locked="0" layoutInCell="1" allowOverlap="1" wp14:anchorId="666E1BE0" wp14:editId="666E1BE1">
            <wp:simplePos x="0" y="0"/>
            <wp:positionH relativeFrom="column">
              <wp:posOffset>5214620</wp:posOffset>
            </wp:positionH>
            <wp:positionV relativeFrom="paragraph">
              <wp:posOffset>279239</wp:posOffset>
            </wp:positionV>
            <wp:extent cx="460375" cy="511810"/>
            <wp:effectExtent l="0" t="0" r="0" b="2540"/>
            <wp:wrapNone/>
            <wp:docPr id="48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66E1B37" w14:textId="77777777" w:rsidR="00FF0CD3" w:rsidRPr="005C73BD" w:rsidRDefault="00FF0CD3" w:rsidP="001A55C9"/>
    <w:p w14:paraId="666E1B38" w14:textId="77777777" w:rsidR="00FF0CD3" w:rsidRPr="005C73BD" w:rsidRDefault="00FF0CD3" w:rsidP="001A55C9"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666E1BE2" wp14:editId="666E1BE3">
                <wp:simplePos x="0" y="0"/>
                <wp:positionH relativeFrom="column">
                  <wp:posOffset>4956810</wp:posOffset>
                </wp:positionH>
                <wp:positionV relativeFrom="paragraph">
                  <wp:posOffset>201769</wp:posOffset>
                </wp:positionV>
                <wp:extent cx="1062355" cy="401320"/>
                <wp:effectExtent l="0" t="0" r="0" b="0"/>
                <wp:wrapNone/>
                <wp:docPr id="53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355" cy="401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7" w14:textId="77777777" w:rsidR="00123E49" w:rsidRPr="00FF0CD3" w:rsidRDefault="00123E49" w:rsidP="002A499E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FF0CD3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Person</w:t>
                            </w:r>
                          </w:p>
                          <w:p w14:paraId="666E1C08" w14:textId="77777777" w:rsidR="00123E49" w:rsidRPr="00FF0CD3" w:rsidRDefault="00123E49" w:rsidP="002A499E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FF0CD3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 xml:space="preserve"> Beneficiary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E1BE2" id="_x0000_s1039" type="#_x0000_t202" style="position:absolute;margin-left:390.3pt;margin-top:15.9pt;width:83.65pt;height:31.6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" filled="f" stroked="f">
                <v:textbox style="mso-fit-shape-to-text:t">
                  <w:txbxContent>
                    <w:p w14:paraId="666E1C07" w14:textId="77777777" w:rsidR="00123E49" w:rsidRPr="00FF0CD3" w:rsidRDefault="00123E49" w:rsidP="002A499E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FF0CD3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Person</w:t>
                      </w:r>
                    </w:p>
                    <w:p w14:paraId="666E1C08" w14:textId="77777777" w:rsidR="00123E49" w:rsidRPr="00FF0CD3" w:rsidRDefault="00123E49" w:rsidP="002A499E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FF0CD3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 xml:space="preserve"> Beneficiary</w:t>
                      </w:r>
                    </w:p>
                  </w:txbxContent>
                </v:textbox>
              </v:shape>
            </w:pict>
          </mc:Fallback>
        </mc:AlternateContent>
      </w:r>
    </w:p>
    <w:p w14:paraId="666E1B39" w14:textId="77777777" w:rsidR="00842DB1" w:rsidRPr="005C73BD" w:rsidRDefault="00817B27" w:rsidP="001A55C9">
      <w:pPr>
        <w:rPr>
          <w:i/>
          <w:sz w:val="16"/>
          <w:szCs w:val="16"/>
        </w:rPr>
      </w:pP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666E1BE4" wp14:editId="666E1BE5">
                <wp:simplePos x="0" y="0"/>
                <wp:positionH relativeFrom="column">
                  <wp:posOffset>131720</wp:posOffset>
                </wp:positionH>
                <wp:positionV relativeFrom="paragraph">
                  <wp:posOffset>85090</wp:posOffset>
                </wp:positionV>
                <wp:extent cx="681990" cy="0"/>
                <wp:effectExtent l="0" t="76200" r="22860" b="11430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BEFD2C" id="Прямая со стрелкой 8" o:spid="_x0000_s1026" type="#_x0000_t32" style="position:absolute;margin-left:10.35pt;margin-top:6.7pt;width:53.7pt;height:0;z-index:25165826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" strokecolor="#548235" strokeweight="1pt">
                <v:stroke endarrow="open" joinstyle="miter"/>
              </v:shape>
            </w:pict>
          </mc:Fallback>
        </mc:AlternateContent>
      </w:r>
      <w:r w:rsidR="00B24991" w:rsidRPr="005C73BD">
        <w:rPr>
          <w:i/>
          <w:sz w:val="16"/>
          <w:szCs w:val="16"/>
        </w:rPr>
        <w:tab/>
      </w:r>
      <w:r w:rsidR="00B24991" w:rsidRPr="005C73BD">
        <w:rPr>
          <w:i/>
          <w:sz w:val="16"/>
          <w:szCs w:val="16"/>
        </w:rPr>
        <w:tab/>
      </w:r>
      <w:r w:rsidRPr="005C73BD">
        <w:rPr>
          <w:i/>
          <w:sz w:val="16"/>
          <w:szCs w:val="16"/>
        </w:rPr>
        <w:t>Требование (запрос на предоставление списка)</w:t>
      </w:r>
    </w:p>
    <w:p w14:paraId="666E1B3A" w14:textId="77777777" w:rsidR="00817B27" w:rsidRPr="005C73BD" w:rsidRDefault="00817B27" w:rsidP="001A55C9">
      <w:pPr>
        <w:rPr>
          <w:i/>
          <w:sz w:val="16"/>
          <w:szCs w:val="16"/>
        </w:rPr>
      </w:pPr>
      <w:r w:rsidRPr="005C73BD">
        <w:rPr>
          <w:i/>
          <w:noProof/>
          <w:color w:val="833C0B" w:themeColor="accent2" w:themeShade="80"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666E1BE6" wp14:editId="666E1BE7">
                <wp:simplePos x="0" y="0"/>
                <wp:positionH relativeFrom="column">
                  <wp:posOffset>91649</wp:posOffset>
                </wp:positionH>
                <wp:positionV relativeFrom="paragraph">
                  <wp:posOffset>90170</wp:posOffset>
                </wp:positionV>
                <wp:extent cx="599440" cy="0"/>
                <wp:effectExtent l="38100" t="76200" r="0" b="11430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76B98" id="Прямая со стрелкой 13" o:spid="_x0000_s1026" type="#_x0000_t32" style="position:absolute;margin-left:7.2pt;margin-top:7.1pt;width:47.2pt;height:0;flip:x;z-index:25165826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" strokecolor="#843c0c" strokeweight="1pt">
                <v:stroke endarrow="open" joinstyle="miter"/>
              </v:shape>
            </w:pict>
          </mc:Fallback>
        </mc:AlternateContent>
      </w:r>
      <w:r w:rsidR="00B24991" w:rsidRPr="005C73BD">
        <w:rPr>
          <w:i/>
          <w:sz w:val="16"/>
          <w:szCs w:val="16"/>
        </w:rPr>
        <w:tab/>
      </w:r>
      <w:r w:rsidR="00B24991" w:rsidRPr="005C73BD">
        <w:rPr>
          <w:i/>
          <w:sz w:val="16"/>
          <w:szCs w:val="16"/>
        </w:rPr>
        <w:tab/>
      </w:r>
      <w:r w:rsidRPr="005C73BD">
        <w:rPr>
          <w:i/>
          <w:sz w:val="16"/>
          <w:szCs w:val="16"/>
        </w:rPr>
        <w:t>Список</w:t>
      </w:r>
    </w:p>
    <w:p w14:paraId="666E1B3B" w14:textId="7A144CB2" w:rsidR="00313776" w:rsidRPr="005C73BD" w:rsidRDefault="00817B27" w:rsidP="001A55C9">
      <w:pPr>
        <w:rPr>
          <w:i/>
          <w:sz w:val="16"/>
          <w:szCs w:val="16"/>
        </w:rPr>
      </w:pPr>
      <w:r w:rsidRPr="005C73BD">
        <w:rPr>
          <w:i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666E1BE8" wp14:editId="666E1BE9">
                <wp:simplePos x="0" y="0"/>
                <wp:positionH relativeFrom="column">
                  <wp:posOffset>131085</wp:posOffset>
                </wp:positionH>
                <wp:positionV relativeFrom="paragraph">
                  <wp:posOffset>85830</wp:posOffset>
                </wp:positionV>
                <wp:extent cx="681990" cy="0"/>
                <wp:effectExtent l="0" t="76200" r="22860" b="11430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79E352" id="Прямая со стрелкой 14" o:spid="_x0000_s1026" type="#_x0000_t32" style="position:absolute;margin-left:10.3pt;margin-top:6.75pt;width:53.7pt;height:0;z-index:25165826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" strokecolor="#5b9bd5" strokeweight="1pt">
                <v:stroke endarrow="open" joinstyle="miter"/>
              </v:shape>
            </w:pict>
          </mc:Fallback>
        </mc:AlternateContent>
      </w:r>
      <w:r w:rsidR="00B24991" w:rsidRPr="005C73BD">
        <w:rPr>
          <w:i/>
          <w:color w:val="0070C0"/>
          <w:sz w:val="16"/>
          <w:szCs w:val="16"/>
        </w:rPr>
        <w:tab/>
      </w:r>
      <w:r w:rsidR="00B24991" w:rsidRPr="005C73BD">
        <w:rPr>
          <w:i/>
          <w:color w:val="0070C0"/>
          <w:sz w:val="16"/>
          <w:szCs w:val="16"/>
        </w:rPr>
        <w:tab/>
      </w:r>
      <w:r w:rsidR="00155B2E" w:rsidRPr="005C73BD">
        <w:rPr>
          <w:i/>
          <w:sz w:val="16"/>
          <w:szCs w:val="16"/>
        </w:rPr>
        <w:t>Статус обработки списка (</w:t>
      </w:r>
      <w:r w:rsidR="00A3711F" w:rsidRPr="005C73BD">
        <w:rPr>
          <w:i/>
          <w:sz w:val="16"/>
          <w:szCs w:val="16"/>
        </w:rPr>
        <w:t>О</w:t>
      </w:r>
      <w:r w:rsidR="00155B2E" w:rsidRPr="005C73BD">
        <w:rPr>
          <w:i/>
          <w:sz w:val="16"/>
          <w:szCs w:val="16"/>
        </w:rPr>
        <w:t xml:space="preserve">бщий) и </w:t>
      </w:r>
      <w:r w:rsidRPr="005C73BD">
        <w:rPr>
          <w:i/>
          <w:sz w:val="16"/>
          <w:szCs w:val="16"/>
        </w:rPr>
        <w:t>Статус обработки списка (Протокол ошибок)</w:t>
      </w:r>
    </w:p>
    <w:p w14:paraId="666E1B3C" w14:textId="77777777" w:rsidR="00313776" w:rsidRPr="005C73BD" w:rsidRDefault="00F62B54" w:rsidP="00FF0CD3">
      <w:pPr>
        <w:rPr>
          <w:i/>
          <w:sz w:val="16"/>
          <w:szCs w:val="16"/>
        </w:rPr>
      </w:pPr>
      <w:r w:rsidRPr="005C73BD">
        <w:rPr>
          <w:noProof/>
          <w:color w:val="806000" w:themeColor="accent4" w:themeShade="80"/>
          <w:lang w:eastAsia="ru-RU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666E1BEA" wp14:editId="666E1BEB">
                <wp:simplePos x="0" y="0"/>
                <wp:positionH relativeFrom="column">
                  <wp:posOffset>292735</wp:posOffset>
                </wp:positionH>
                <wp:positionV relativeFrom="paragraph">
                  <wp:posOffset>173990</wp:posOffset>
                </wp:positionV>
                <wp:extent cx="443230" cy="184150"/>
                <wp:effectExtent l="0" t="0" r="13970" b="2540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230" cy="184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A760F2" id="Прямоугольник 16" o:spid="_x0000_s1026" style="position:absolute;margin-left:23.05pt;margin-top:13.7pt;width:34.9pt;height:14.5pt;z-index:2516582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" fillcolor="white [3201]" strokecolor="#823b0b [1605]" strokeweight="1pt"/>
            </w:pict>
          </mc:Fallback>
        </mc:AlternateContent>
      </w:r>
      <w:r w:rsidR="00FF0CD3" w:rsidRPr="005C73BD">
        <w:rPr>
          <w:i/>
          <w:sz w:val="16"/>
          <w:szCs w:val="16"/>
        </w:rPr>
        <w:t>*В данных бизнес – кейсах не рассматриваются примеры технических статусов приема отказа, а также статуса о направлении референса</w:t>
      </w:r>
    </w:p>
    <w:p w14:paraId="666E1B3D" w14:textId="77777777" w:rsidR="00313776" w:rsidRPr="005C73BD" w:rsidRDefault="005C09E5" w:rsidP="00F62B54">
      <w:pPr>
        <w:rPr>
          <w:i/>
          <w:sz w:val="16"/>
          <w:szCs w:val="16"/>
        </w:rPr>
      </w:pPr>
      <w:r w:rsidRPr="005C73BD">
        <w:rPr>
          <w:color w:val="0070C0"/>
        </w:rPr>
        <w:tab/>
      </w:r>
      <w:r w:rsidRPr="005C73BD">
        <w:rPr>
          <w:color w:val="0070C0"/>
        </w:rPr>
        <w:tab/>
      </w:r>
      <w:r w:rsidRPr="005C73BD">
        <w:rPr>
          <w:i/>
          <w:sz w:val="16"/>
          <w:szCs w:val="16"/>
        </w:rPr>
        <w:t>Лица,</w:t>
      </w:r>
      <w:r w:rsidR="00F62B54" w:rsidRPr="005C73BD">
        <w:rPr>
          <w:i/>
          <w:sz w:val="16"/>
          <w:szCs w:val="16"/>
        </w:rPr>
        <w:t xml:space="preserve"> включенные в список: лица, осуществляющие права по ценным бумагам (1-ый уровень) и лица, в интересах которых осуществляются права по ценным бумагам </w:t>
      </w:r>
    </w:p>
    <w:p w14:paraId="7510D329" w14:textId="77777777" w:rsidR="00AF6E7A" w:rsidRPr="005C73BD" w:rsidRDefault="00AF6E7A" w:rsidP="00AF6E7A"/>
    <w:p w14:paraId="666E1B3F" w14:textId="73753AAA" w:rsidR="00D04D59" w:rsidRPr="005C73BD" w:rsidRDefault="00AF6E7A" w:rsidP="00425C65">
      <w:pPr>
        <w:pStyle w:val="2"/>
      </w:pPr>
      <w:bookmarkStart w:id="5" w:name="_Toc31290988"/>
      <w:bookmarkStart w:id="6" w:name="_Ref31298467"/>
      <w:bookmarkStart w:id="7" w:name="_Toc32939061"/>
      <w:r w:rsidRPr="005C73BD">
        <w:t>Запрос от регистратора</w:t>
      </w:r>
      <w:r w:rsidR="00A61976" w:rsidRPr="005C73BD">
        <w:t xml:space="preserve"> в НРД</w:t>
      </w:r>
      <w:r w:rsidR="002024FB" w:rsidRPr="005C73BD">
        <w:t>.</w:t>
      </w:r>
      <w:bookmarkEnd w:id="5"/>
      <w:bookmarkEnd w:id="6"/>
      <w:bookmarkEnd w:id="7"/>
    </w:p>
    <w:p w14:paraId="08A839AA" w14:textId="77777777" w:rsidR="00AF6E7A" w:rsidRPr="005C73BD" w:rsidRDefault="00AF6E7A" w:rsidP="00AF6E7A">
      <w:pPr>
        <w:rPr>
          <w:lang w:eastAsia="ru-RU"/>
        </w:rPr>
      </w:pPr>
      <w:r w:rsidRPr="005C73BD">
        <w:rPr>
          <w:b/>
          <w:i/>
        </w:rPr>
        <w:t>Пример xml -</w:t>
      </w:r>
      <w:r w:rsidRPr="005C73BD">
        <w:rPr>
          <w:lang w:eastAsia="ru-RU"/>
        </w:rPr>
        <w:t xml:space="preserve"> </w:t>
      </w:r>
      <w:hyperlink r:id="rId12" w:history="1">
        <w:r w:rsidRPr="005C73BD">
          <w:rPr>
            <w:rStyle w:val="af6"/>
            <w:lang w:eastAsia="ru-RU"/>
          </w:rPr>
          <w:t>ЗапросРегистратора.xml</w:t>
        </w:r>
      </w:hyperlink>
    </w:p>
    <w:p w14:paraId="666E1B40" w14:textId="42046428" w:rsidR="00D04D59" w:rsidRPr="005C73BD" w:rsidRDefault="00D04D59" w:rsidP="00D04D59">
      <w:pPr>
        <w:pStyle w:val="a3"/>
        <w:rPr>
          <w:noProof/>
          <w:lang w:eastAsia="ru-RU"/>
        </w:rPr>
      </w:pPr>
      <w:r w:rsidRPr="005C73BD">
        <w:rPr>
          <w:noProof/>
          <w:lang w:eastAsia="ru-RU"/>
        </w:rPr>
        <w:t xml:space="preserve">Регистратор АО «РеестроДержатель» по требованию Эмитента ПАО «РосФосНитро» направляет </w:t>
      </w:r>
      <w:r w:rsidR="005B5CE2" w:rsidRPr="005C73BD">
        <w:rPr>
          <w:noProof/>
          <w:lang w:eastAsia="ru-RU"/>
        </w:rPr>
        <w:t xml:space="preserve">01.08.2017 </w:t>
      </w:r>
      <w:r w:rsidRPr="005C73BD">
        <w:rPr>
          <w:noProof/>
          <w:lang w:eastAsia="ru-RU"/>
        </w:rPr>
        <w:t>в НКО АО НРД запрос на предоставление списков владельцев ценных бумаг (у эмитента 2 выпуска ценных бумаг: акции обыкновенные и акции привелегированные)</w:t>
      </w:r>
      <w:r w:rsidRPr="005C73BD">
        <w:t xml:space="preserve"> </w:t>
      </w:r>
      <w:r w:rsidR="003C3AD5" w:rsidRPr="005C73BD">
        <w:t>д</w:t>
      </w:r>
      <w:r w:rsidR="003C3AD5" w:rsidRPr="005C73BD">
        <w:rPr>
          <w:noProof/>
          <w:lang w:eastAsia="ru-RU"/>
        </w:rPr>
        <w:t>ля исполнения эмитентом обязанностей, предусмотренных  п. 14 ст. 7 ФЗ от 07.08.2001 №115-ФЗ.</w:t>
      </w:r>
    </w:p>
    <w:p w14:paraId="666E1B41" w14:textId="77777777" w:rsidR="00D04D59" w:rsidRPr="005C73BD" w:rsidRDefault="00D04D59" w:rsidP="00D04D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i/>
          <w:noProof/>
          <w:u w:val="single"/>
          <w:lang w:eastAsia="ru-RU"/>
        </w:rPr>
      </w:pPr>
      <w:r w:rsidRPr="005C73BD">
        <w:rPr>
          <w:i/>
          <w:noProof/>
          <w:u w:val="single"/>
          <w:lang w:eastAsia="ru-RU"/>
        </w:rPr>
        <w:t>Сведения  об Эмитенте:</w:t>
      </w:r>
    </w:p>
    <w:p w14:paraId="666E1B42" w14:textId="77777777" w:rsidR="00D04D59" w:rsidRPr="005C73BD" w:rsidRDefault="00D04D59" w:rsidP="00D04D59">
      <w:pPr>
        <w:pStyle w:val="a3"/>
        <w:rPr>
          <w:i/>
          <w:noProof/>
          <w:lang w:eastAsia="ru-RU"/>
        </w:rPr>
      </w:pPr>
      <w:r w:rsidRPr="005C73BD">
        <w:rPr>
          <w:i/>
          <w:noProof/>
          <w:lang w:eastAsia="ru-RU"/>
        </w:rPr>
        <w:t>•</w:t>
      </w:r>
      <w:r w:rsidRPr="005C73BD">
        <w:rPr>
          <w:i/>
          <w:noProof/>
          <w:lang w:eastAsia="ru-RU"/>
        </w:rPr>
        <w:tab/>
        <w:t>Наименование - ПАО "РосФосНитро"</w:t>
      </w:r>
    </w:p>
    <w:p w14:paraId="666E1B44" w14:textId="7FB05A34" w:rsidR="00D04D59" w:rsidRPr="005C73BD" w:rsidRDefault="00D04D59" w:rsidP="00D04D59">
      <w:pPr>
        <w:pStyle w:val="a3"/>
        <w:rPr>
          <w:i/>
          <w:noProof/>
          <w:lang w:eastAsia="ru-RU"/>
        </w:rPr>
      </w:pPr>
      <w:r w:rsidRPr="005C73BD">
        <w:rPr>
          <w:i/>
          <w:noProof/>
          <w:lang w:eastAsia="ru-RU"/>
        </w:rPr>
        <w:t>•</w:t>
      </w:r>
      <w:r w:rsidRPr="005C73BD">
        <w:rPr>
          <w:i/>
          <w:noProof/>
          <w:lang w:eastAsia="ru-RU"/>
        </w:rPr>
        <w:tab/>
        <w:t>ОГРН – 8833300000088</w:t>
      </w:r>
    </w:p>
    <w:p w14:paraId="2B817A19" w14:textId="72D7F0B5" w:rsidR="0057209B" w:rsidRPr="005C73BD" w:rsidRDefault="0057209B" w:rsidP="00D04D59">
      <w:pPr>
        <w:pStyle w:val="a3"/>
        <w:rPr>
          <w:i/>
          <w:noProof/>
          <w:lang w:eastAsia="ru-RU"/>
        </w:rPr>
      </w:pPr>
      <w:r w:rsidRPr="005C73BD">
        <w:rPr>
          <w:i/>
          <w:noProof/>
          <w:lang w:eastAsia="ru-RU"/>
        </w:rPr>
        <w:t>•</w:t>
      </w:r>
      <w:r w:rsidRPr="005C73BD">
        <w:rPr>
          <w:i/>
          <w:noProof/>
          <w:lang w:eastAsia="ru-RU"/>
        </w:rPr>
        <w:tab/>
        <w:t>Адрес Россия, 111111, Центральный город, Центральный проезд, дом 111</w:t>
      </w:r>
    </w:p>
    <w:p w14:paraId="666E1B45" w14:textId="77777777" w:rsidR="00D04D59" w:rsidRPr="005C73BD" w:rsidRDefault="00D04D59" w:rsidP="00D04D59">
      <w:pPr>
        <w:pStyle w:val="a3"/>
        <w:rPr>
          <w:i/>
          <w:noProof/>
          <w:u w:val="single"/>
          <w:lang w:eastAsia="ru-RU"/>
        </w:rPr>
      </w:pPr>
      <w:r w:rsidRPr="005C73BD">
        <w:rPr>
          <w:i/>
          <w:noProof/>
          <w:u w:val="single"/>
          <w:lang w:eastAsia="ru-RU"/>
        </w:rPr>
        <w:t>Сведения о ценных бумагах:</w:t>
      </w:r>
    </w:p>
    <w:p w14:paraId="666E1B46" w14:textId="77777777" w:rsidR="00D04D59" w:rsidRPr="005C73BD" w:rsidRDefault="00D04D59" w:rsidP="00D04D59">
      <w:pPr>
        <w:pStyle w:val="a3"/>
        <w:rPr>
          <w:i/>
          <w:noProof/>
          <w:lang w:eastAsia="ru-RU"/>
        </w:rPr>
      </w:pPr>
      <w:r w:rsidRPr="005C73BD">
        <w:rPr>
          <w:i/>
          <w:noProof/>
          <w:lang w:eastAsia="ru-RU"/>
        </w:rPr>
        <w:t>Акции обыкновенные</w:t>
      </w:r>
    </w:p>
    <w:p w14:paraId="666E1B47" w14:textId="2D3BEBDF" w:rsidR="00D04D59" w:rsidRPr="005C73BD" w:rsidRDefault="00D04D59" w:rsidP="00D04D59">
      <w:pPr>
        <w:pStyle w:val="a3"/>
        <w:rPr>
          <w:i/>
          <w:noProof/>
          <w:lang w:eastAsia="ru-RU"/>
        </w:rPr>
      </w:pPr>
      <w:r w:rsidRPr="005C73BD">
        <w:rPr>
          <w:i/>
          <w:noProof/>
          <w:lang w:eastAsia="ru-RU"/>
        </w:rPr>
        <w:t>•</w:t>
      </w:r>
      <w:r w:rsidRPr="005C73BD">
        <w:rPr>
          <w:i/>
          <w:noProof/>
          <w:lang w:eastAsia="ru-RU"/>
        </w:rPr>
        <w:tab/>
      </w:r>
      <w:r w:rsidR="006A39C8" w:rsidRPr="005C73BD">
        <w:rPr>
          <w:i/>
          <w:noProof/>
          <w:lang w:eastAsia="ru-RU"/>
        </w:rPr>
        <w:t>Регистрационный номер цб</w:t>
      </w:r>
      <w:r w:rsidRPr="005C73BD">
        <w:rPr>
          <w:i/>
          <w:noProof/>
          <w:lang w:eastAsia="ru-RU"/>
        </w:rPr>
        <w:t xml:space="preserve"> - 1-05-12345-H</w:t>
      </w:r>
    </w:p>
    <w:p w14:paraId="666E1B48" w14:textId="7758E34C" w:rsidR="00D04D59" w:rsidRPr="005C73BD" w:rsidRDefault="00D04D59" w:rsidP="00D04D59">
      <w:pPr>
        <w:pStyle w:val="a3"/>
        <w:rPr>
          <w:i/>
          <w:noProof/>
          <w:lang w:eastAsia="ru-RU"/>
        </w:rPr>
      </w:pPr>
      <w:r w:rsidRPr="005C73BD">
        <w:rPr>
          <w:i/>
          <w:noProof/>
          <w:lang w:eastAsia="ru-RU"/>
        </w:rPr>
        <w:t>•</w:t>
      </w:r>
      <w:r w:rsidRPr="005C73BD">
        <w:rPr>
          <w:i/>
          <w:noProof/>
          <w:lang w:eastAsia="ru-RU"/>
        </w:rPr>
        <w:tab/>
        <w:t xml:space="preserve">Код </w:t>
      </w:r>
      <w:r w:rsidR="006D3A99" w:rsidRPr="005C73BD">
        <w:rPr>
          <w:i/>
          <w:noProof/>
          <w:lang w:eastAsia="ru-RU"/>
        </w:rPr>
        <w:t>цб</w:t>
      </w:r>
      <w:r w:rsidRPr="005C73BD">
        <w:rPr>
          <w:i/>
          <w:noProof/>
          <w:lang w:eastAsia="ru-RU"/>
        </w:rPr>
        <w:t>, присвоенный НРД – НРД/RPHN/05/1</w:t>
      </w:r>
    </w:p>
    <w:p w14:paraId="666E1B49" w14:textId="2376374A" w:rsidR="00D04D59" w:rsidRPr="005C73BD" w:rsidRDefault="00D04D59" w:rsidP="00D04D59">
      <w:pPr>
        <w:pStyle w:val="a3"/>
        <w:rPr>
          <w:i/>
          <w:noProof/>
          <w:lang w:eastAsia="ru-RU"/>
        </w:rPr>
      </w:pPr>
      <w:r w:rsidRPr="005C73BD">
        <w:rPr>
          <w:i/>
          <w:noProof/>
          <w:lang w:eastAsia="ru-RU"/>
        </w:rPr>
        <w:t>•</w:t>
      </w:r>
      <w:r w:rsidRPr="005C73BD">
        <w:rPr>
          <w:i/>
          <w:noProof/>
          <w:lang w:eastAsia="ru-RU"/>
        </w:rPr>
        <w:tab/>
        <w:t>ISIN - RU0001234567</w:t>
      </w:r>
    </w:p>
    <w:p w14:paraId="0933DBB1" w14:textId="6F9C4AB1" w:rsidR="007F3DD9" w:rsidRPr="005C73BD" w:rsidRDefault="007F3DD9" w:rsidP="00D04D59">
      <w:pPr>
        <w:pStyle w:val="a3"/>
        <w:rPr>
          <w:i/>
          <w:noProof/>
          <w:lang w:eastAsia="ru-RU"/>
        </w:rPr>
      </w:pPr>
      <w:r w:rsidRPr="005C73BD">
        <w:rPr>
          <w:i/>
          <w:noProof/>
          <w:lang w:eastAsia="ru-RU"/>
        </w:rPr>
        <w:t>•</w:t>
      </w:r>
      <w:r w:rsidRPr="005C73BD">
        <w:rPr>
          <w:i/>
          <w:noProof/>
          <w:lang w:eastAsia="ru-RU"/>
        </w:rPr>
        <w:tab/>
        <w:t>Номинал – 1 руб.</w:t>
      </w:r>
    </w:p>
    <w:p w14:paraId="666E1B4A" w14:textId="77777777" w:rsidR="00D04D59" w:rsidRPr="005C73BD" w:rsidRDefault="00D04D59" w:rsidP="00D04D59">
      <w:pPr>
        <w:pStyle w:val="a3"/>
        <w:rPr>
          <w:i/>
          <w:noProof/>
          <w:lang w:eastAsia="ru-RU"/>
        </w:rPr>
      </w:pPr>
      <w:r w:rsidRPr="005C73BD">
        <w:rPr>
          <w:i/>
          <w:noProof/>
          <w:lang w:eastAsia="ru-RU"/>
        </w:rPr>
        <w:t>Акции привилегированные</w:t>
      </w:r>
    </w:p>
    <w:p w14:paraId="666E1B4B" w14:textId="6E3178C7" w:rsidR="00D04D59" w:rsidRPr="005C73BD" w:rsidRDefault="00D04D59" w:rsidP="00D04D59">
      <w:pPr>
        <w:pStyle w:val="a3"/>
        <w:rPr>
          <w:i/>
          <w:noProof/>
          <w:lang w:eastAsia="ru-RU"/>
        </w:rPr>
      </w:pPr>
      <w:r w:rsidRPr="005C73BD">
        <w:rPr>
          <w:i/>
          <w:noProof/>
          <w:lang w:eastAsia="ru-RU"/>
        </w:rPr>
        <w:t>•</w:t>
      </w:r>
      <w:r w:rsidRPr="005C73BD">
        <w:rPr>
          <w:i/>
          <w:noProof/>
          <w:lang w:eastAsia="ru-RU"/>
        </w:rPr>
        <w:tab/>
      </w:r>
      <w:r w:rsidR="006A39C8" w:rsidRPr="005C73BD">
        <w:rPr>
          <w:i/>
          <w:noProof/>
          <w:lang w:eastAsia="ru-RU"/>
        </w:rPr>
        <w:t>Регистрационный номер цб</w:t>
      </w:r>
      <w:r w:rsidRPr="005C73BD">
        <w:rPr>
          <w:i/>
          <w:noProof/>
          <w:lang w:eastAsia="ru-RU"/>
        </w:rPr>
        <w:t xml:space="preserve"> - 2-05-12345-H</w:t>
      </w:r>
    </w:p>
    <w:p w14:paraId="666E1B4C" w14:textId="713A00D5" w:rsidR="00D04D59" w:rsidRPr="005C73BD" w:rsidRDefault="00D04D59" w:rsidP="00D04D59">
      <w:pPr>
        <w:pStyle w:val="a3"/>
        <w:rPr>
          <w:i/>
          <w:noProof/>
          <w:lang w:eastAsia="ru-RU"/>
        </w:rPr>
      </w:pPr>
      <w:r w:rsidRPr="005C73BD">
        <w:rPr>
          <w:i/>
          <w:noProof/>
          <w:lang w:eastAsia="ru-RU"/>
        </w:rPr>
        <w:t>•</w:t>
      </w:r>
      <w:r w:rsidRPr="005C73BD">
        <w:rPr>
          <w:i/>
          <w:noProof/>
          <w:lang w:eastAsia="ru-RU"/>
        </w:rPr>
        <w:tab/>
        <w:t xml:space="preserve">Код </w:t>
      </w:r>
      <w:r w:rsidR="006D3A99" w:rsidRPr="005C73BD">
        <w:rPr>
          <w:i/>
          <w:noProof/>
          <w:lang w:eastAsia="ru-RU"/>
        </w:rPr>
        <w:t>цб</w:t>
      </w:r>
      <w:r w:rsidRPr="005C73BD">
        <w:rPr>
          <w:i/>
          <w:noProof/>
          <w:lang w:eastAsia="ru-RU"/>
        </w:rPr>
        <w:t>, присвоенный НРД – НРД/RPHN/05/2</w:t>
      </w:r>
    </w:p>
    <w:p w14:paraId="666E1B4D" w14:textId="1BF23F56" w:rsidR="00D04D59" w:rsidRPr="005C73BD" w:rsidRDefault="00D04D59" w:rsidP="00D04D59">
      <w:pPr>
        <w:pStyle w:val="a3"/>
        <w:rPr>
          <w:i/>
          <w:noProof/>
          <w:lang w:eastAsia="ru-RU"/>
        </w:rPr>
      </w:pPr>
      <w:r w:rsidRPr="005C73BD">
        <w:rPr>
          <w:i/>
          <w:noProof/>
          <w:lang w:eastAsia="ru-RU"/>
        </w:rPr>
        <w:t>•</w:t>
      </w:r>
      <w:r w:rsidRPr="005C73BD">
        <w:rPr>
          <w:i/>
          <w:noProof/>
          <w:lang w:eastAsia="ru-RU"/>
        </w:rPr>
        <w:tab/>
        <w:t>ISIN - RU0001234568</w:t>
      </w:r>
    </w:p>
    <w:p w14:paraId="29EBC447" w14:textId="52F16523" w:rsidR="007F3DD9" w:rsidRPr="005C73BD" w:rsidRDefault="007F3DD9" w:rsidP="007F3DD9">
      <w:pPr>
        <w:pStyle w:val="a3"/>
        <w:rPr>
          <w:i/>
          <w:noProof/>
          <w:lang w:eastAsia="ru-RU"/>
        </w:rPr>
      </w:pPr>
      <w:r w:rsidRPr="005C73BD">
        <w:rPr>
          <w:i/>
          <w:noProof/>
          <w:lang w:eastAsia="ru-RU"/>
        </w:rPr>
        <w:t>•</w:t>
      </w:r>
      <w:r w:rsidRPr="005C73BD">
        <w:rPr>
          <w:i/>
          <w:noProof/>
          <w:lang w:eastAsia="ru-RU"/>
        </w:rPr>
        <w:tab/>
        <w:t>Номинал – 2 руб.</w:t>
      </w:r>
    </w:p>
    <w:p w14:paraId="377483C2" w14:textId="77777777" w:rsidR="007F3DD9" w:rsidRPr="005C73BD" w:rsidRDefault="007F3DD9" w:rsidP="00D04D59">
      <w:pPr>
        <w:pStyle w:val="a3"/>
        <w:rPr>
          <w:i/>
          <w:noProof/>
          <w:lang w:eastAsia="ru-RU"/>
        </w:rPr>
      </w:pPr>
    </w:p>
    <w:p w14:paraId="666E1B4E" w14:textId="77777777" w:rsidR="00D04D59" w:rsidRPr="005C73BD" w:rsidRDefault="00D04D59" w:rsidP="00D04D59">
      <w:pPr>
        <w:pStyle w:val="a3"/>
        <w:rPr>
          <w:i/>
          <w:noProof/>
          <w:u w:val="single"/>
          <w:lang w:eastAsia="ru-RU"/>
        </w:rPr>
      </w:pPr>
      <w:r w:rsidRPr="005C73BD">
        <w:rPr>
          <w:i/>
          <w:noProof/>
          <w:u w:val="single"/>
          <w:lang w:eastAsia="ru-RU"/>
        </w:rPr>
        <w:t>Основание для составления списка:</w:t>
      </w:r>
    </w:p>
    <w:p w14:paraId="666E1B4F" w14:textId="10D1D6AA" w:rsidR="00D04D59" w:rsidRPr="005C73BD" w:rsidRDefault="00D04D59" w:rsidP="00D04D59">
      <w:pPr>
        <w:pStyle w:val="a3"/>
        <w:rPr>
          <w:i/>
          <w:noProof/>
          <w:lang w:eastAsia="ru-RU"/>
        </w:rPr>
      </w:pPr>
      <w:r w:rsidRPr="005C73BD">
        <w:rPr>
          <w:i/>
          <w:noProof/>
          <w:lang w:eastAsia="ru-RU"/>
        </w:rPr>
        <w:t>•</w:t>
      </w:r>
      <w:r w:rsidRPr="005C73BD">
        <w:rPr>
          <w:i/>
          <w:noProof/>
          <w:lang w:eastAsia="ru-RU"/>
        </w:rPr>
        <w:tab/>
        <w:t>Цель составления списка –   Для исполнения эмитентом обязанностей, предусмотренных  п. 14 ст. 7 ФЗ от 07.08.2001 №115-ФЗ</w:t>
      </w:r>
      <w:r w:rsidR="00F87932" w:rsidRPr="005C73BD">
        <w:rPr>
          <w:i/>
          <w:noProof/>
          <w:lang w:eastAsia="ru-RU"/>
        </w:rPr>
        <w:t xml:space="preserve"> (</w:t>
      </w:r>
      <w:r w:rsidR="00F87932" w:rsidRPr="005C73BD">
        <w:rPr>
          <w:i/>
          <w:noProof/>
          <w:lang w:eastAsia="ru-RU"/>
        </w:rPr>
        <w:tab/>
        <w:t>Подзаконный акт - код SA01, соответствует значению Статья 6.1, подпункт 2) пункта 1, пункт 14 статьи 7 Федерального Закона от 07.08.2001 N 115-ФЗ «О противодействии легализации (отмыванию) доходов, полученных преступным путем, и финансированию терроризма».)</w:t>
      </w:r>
    </w:p>
    <w:p w14:paraId="666E1B50" w14:textId="77777777" w:rsidR="00D04D59" w:rsidRPr="005C73BD" w:rsidRDefault="00D04D59" w:rsidP="00D04D59">
      <w:pPr>
        <w:pStyle w:val="a3"/>
        <w:rPr>
          <w:i/>
          <w:noProof/>
          <w:lang w:eastAsia="ru-RU"/>
        </w:rPr>
      </w:pPr>
      <w:r w:rsidRPr="005C73BD">
        <w:rPr>
          <w:i/>
          <w:noProof/>
          <w:lang w:eastAsia="ru-RU"/>
        </w:rPr>
        <w:t>•</w:t>
      </w:r>
      <w:r w:rsidRPr="005C73BD">
        <w:rPr>
          <w:i/>
          <w:noProof/>
          <w:lang w:eastAsia="ru-RU"/>
        </w:rPr>
        <w:tab/>
        <w:t>Основание для составления списка – Запрос Эмитента от 31.07.2017 № Я/В/31.07.2017/100 на подготовку списка владельцев ценных бумаг ПАО "РосФосНитро"  в соответствии со ст. 8.6-1 39-ФЗ.</w:t>
      </w:r>
    </w:p>
    <w:p w14:paraId="666E1B51" w14:textId="77777777" w:rsidR="00D04D59" w:rsidRPr="005C73BD" w:rsidRDefault="00D04D59" w:rsidP="00D04D59">
      <w:pPr>
        <w:pStyle w:val="a3"/>
        <w:rPr>
          <w:i/>
          <w:noProof/>
          <w:u w:val="single"/>
          <w:lang w:eastAsia="ru-RU"/>
        </w:rPr>
      </w:pPr>
      <w:r w:rsidRPr="005C73BD">
        <w:rPr>
          <w:i/>
          <w:noProof/>
          <w:u w:val="single"/>
          <w:lang w:eastAsia="ru-RU"/>
        </w:rPr>
        <w:t>Сведения о Регистраторе:</w:t>
      </w:r>
    </w:p>
    <w:p w14:paraId="666E1B52" w14:textId="77777777" w:rsidR="00D04D59" w:rsidRPr="005C73BD" w:rsidRDefault="00D04D59" w:rsidP="00D04D59">
      <w:pPr>
        <w:pStyle w:val="a3"/>
        <w:rPr>
          <w:i/>
          <w:noProof/>
          <w:lang w:eastAsia="ru-RU"/>
        </w:rPr>
      </w:pPr>
      <w:r w:rsidRPr="005C73BD">
        <w:rPr>
          <w:i/>
          <w:noProof/>
          <w:lang w:eastAsia="ru-RU"/>
        </w:rPr>
        <w:t>•</w:t>
      </w:r>
      <w:r w:rsidRPr="005C73BD">
        <w:rPr>
          <w:i/>
          <w:noProof/>
          <w:lang w:eastAsia="ru-RU"/>
        </w:rPr>
        <w:tab/>
        <w:t>Наименование - АО "РеестроДержатель"</w:t>
      </w:r>
    </w:p>
    <w:p w14:paraId="666E1B53" w14:textId="77777777" w:rsidR="00D04D59" w:rsidRPr="005C73BD" w:rsidRDefault="00D04D59" w:rsidP="00D04D59">
      <w:pPr>
        <w:pStyle w:val="a3"/>
        <w:rPr>
          <w:i/>
          <w:noProof/>
          <w:lang w:eastAsia="ru-RU"/>
        </w:rPr>
      </w:pPr>
      <w:r w:rsidRPr="005C73BD">
        <w:rPr>
          <w:i/>
          <w:noProof/>
          <w:lang w:eastAsia="ru-RU"/>
        </w:rPr>
        <w:t>•</w:t>
      </w:r>
      <w:r w:rsidRPr="005C73BD">
        <w:rPr>
          <w:i/>
          <w:noProof/>
          <w:lang w:eastAsia="ru-RU"/>
        </w:rPr>
        <w:tab/>
        <w:t>ОГРН - 9944400000099</w:t>
      </w:r>
    </w:p>
    <w:p w14:paraId="666E1B54" w14:textId="13393492" w:rsidR="00D04D59" w:rsidRPr="005C73BD" w:rsidRDefault="00D04D59" w:rsidP="00D04D59">
      <w:pPr>
        <w:pStyle w:val="a3"/>
        <w:rPr>
          <w:i/>
          <w:noProof/>
          <w:lang w:eastAsia="ru-RU"/>
        </w:rPr>
      </w:pPr>
      <w:r w:rsidRPr="005C73BD">
        <w:rPr>
          <w:i/>
          <w:noProof/>
          <w:lang w:eastAsia="ru-RU"/>
        </w:rPr>
        <w:t>•</w:t>
      </w:r>
      <w:r w:rsidRPr="005C73BD">
        <w:rPr>
          <w:i/>
          <w:noProof/>
          <w:lang w:eastAsia="ru-RU"/>
        </w:rPr>
        <w:tab/>
        <w:t>Код НРД - MC0222222222</w:t>
      </w:r>
    </w:p>
    <w:p w14:paraId="14A28029" w14:textId="18902452" w:rsidR="00F46A7E" w:rsidRPr="005C73BD" w:rsidRDefault="00F46A7E" w:rsidP="00D04D59">
      <w:pPr>
        <w:pStyle w:val="a3"/>
        <w:rPr>
          <w:i/>
          <w:noProof/>
          <w:lang w:eastAsia="ru-RU"/>
        </w:rPr>
      </w:pPr>
      <w:r w:rsidRPr="005C73BD">
        <w:rPr>
          <w:i/>
          <w:noProof/>
          <w:lang w:eastAsia="ru-RU"/>
        </w:rPr>
        <w:t>•</w:t>
      </w:r>
      <w:r w:rsidRPr="005C73BD">
        <w:rPr>
          <w:i/>
          <w:noProof/>
          <w:lang w:eastAsia="ru-RU"/>
        </w:rPr>
        <w:tab/>
        <w:t>Дата присвоения ОГРН – 01.01.2013</w:t>
      </w:r>
    </w:p>
    <w:p w14:paraId="6CCE2B90" w14:textId="668DB2D3" w:rsidR="00F46A7E" w:rsidRPr="005C73BD" w:rsidRDefault="00F46A7E" w:rsidP="00D04D59">
      <w:pPr>
        <w:pStyle w:val="a3"/>
        <w:rPr>
          <w:i/>
          <w:noProof/>
          <w:lang w:eastAsia="ru-RU"/>
        </w:rPr>
      </w:pPr>
      <w:r w:rsidRPr="005C73BD">
        <w:rPr>
          <w:i/>
          <w:noProof/>
          <w:lang w:eastAsia="ru-RU"/>
        </w:rPr>
        <w:t>•</w:t>
      </w:r>
      <w:r w:rsidRPr="005C73BD">
        <w:rPr>
          <w:i/>
          <w:noProof/>
          <w:lang w:eastAsia="ru-RU"/>
        </w:rPr>
        <w:tab/>
        <w:t>Орган, осуществивший регистрацию, или присвоивший идентификатор – Налоговая № 1</w:t>
      </w:r>
    </w:p>
    <w:p w14:paraId="666E1B55" w14:textId="77777777" w:rsidR="00D04D59" w:rsidRPr="005C73BD" w:rsidRDefault="00D04D59" w:rsidP="00D04D59">
      <w:pPr>
        <w:pStyle w:val="a3"/>
      </w:pPr>
      <w:r w:rsidRPr="005C73BD">
        <w:rPr>
          <w:i/>
          <w:noProof/>
          <w:u w:val="single"/>
          <w:lang w:eastAsia="ru-RU"/>
        </w:rPr>
        <w:t>Легенда:</w:t>
      </w:r>
      <w:r w:rsidRPr="005C73BD">
        <w:t xml:space="preserve"> </w:t>
      </w:r>
    </w:p>
    <w:p w14:paraId="666E1B56" w14:textId="77777777" w:rsidR="00D04D59" w:rsidRPr="005C73BD" w:rsidRDefault="00D04D59" w:rsidP="00D04D59">
      <w:pPr>
        <w:pStyle w:val="a3"/>
        <w:numPr>
          <w:ilvl w:val="0"/>
          <w:numId w:val="13"/>
        </w:numPr>
        <w:jc w:val="both"/>
        <w:rPr>
          <w:i/>
          <w:noProof/>
          <w:lang w:eastAsia="ru-RU"/>
        </w:rPr>
      </w:pPr>
      <w:r w:rsidRPr="005C73BD">
        <w:rPr>
          <w:i/>
          <w:noProof/>
          <w:lang w:eastAsia="ru-RU"/>
        </w:rPr>
        <w:t>Исх. номер запроса регистратора Р12345 от 01.08.2017.</w:t>
      </w:r>
    </w:p>
    <w:p w14:paraId="666E1B57" w14:textId="77777777" w:rsidR="00D04D59" w:rsidRPr="005C73BD" w:rsidRDefault="00D04D59" w:rsidP="00D04D59">
      <w:pPr>
        <w:pStyle w:val="a3"/>
        <w:numPr>
          <w:ilvl w:val="0"/>
          <w:numId w:val="13"/>
        </w:numPr>
        <w:jc w:val="both"/>
        <w:rPr>
          <w:i/>
          <w:noProof/>
          <w:lang w:eastAsia="ru-RU"/>
        </w:rPr>
      </w:pPr>
      <w:r w:rsidRPr="005C73BD">
        <w:rPr>
          <w:i/>
          <w:noProof/>
          <w:lang w:eastAsia="ru-RU"/>
        </w:rPr>
        <w:t>На лицевом счете НРД в реестре учитывается:</w:t>
      </w:r>
    </w:p>
    <w:p w14:paraId="666E1B58" w14:textId="5FDEA751" w:rsidR="00D04D59" w:rsidRPr="005C73BD" w:rsidRDefault="00D04D59" w:rsidP="00D04D59">
      <w:pPr>
        <w:pStyle w:val="a3"/>
        <w:numPr>
          <w:ilvl w:val="0"/>
          <w:numId w:val="14"/>
        </w:numPr>
        <w:jc w:val="both"/>
        <w:rPr>
          <w:i/>
        </w:rPr>
      </w:pPr>
      <w:r w:rsidRPr="005C73BD">
        <w:rPr>
          <w:i/>
        </w:rPr>
        <w:t>90 00</w:t>
      </w:r>
      <w:r w:rsidR="002D417F">
        <w:rPr>
          <w:i/>
        </w:rPr>
        <w:t>0 цб выпуска акций обыкновенных</w:t>
      </w:r>
      <w:r w:rsidRPr="005C73BD">
        <w:rPr>
          <w:i/>
        </w:rPr>
        <w:t xml:space="preserve"> </w:t>
      </w:r>
      <w:r w:rsidRPr="005C73BD">
        <w:rPr>
          <w:i/>
          <w:lang w:val="en-US"/>
        </w:rPr>
        <w:t>ISIN</w:t>
      </w:r>
      <w:r w:rsidRPr="005C73BD">
        <w:rPr>
          <w:i/>
        </w:rPr>
        <w:t xml:space="preserve"> RU0001234567 </w:t>
      </w:r>
    </w:p>
    <w:p w14:paraId="666E1B59" w14:textId="77777777" w:rsidR="00D04D59" w:rsidRPr="005C73BD" w:rsidRDefault="00D04D59" w:rsidP="00D04D59">
      <w:pPr>
        <w:pStyle w:val="a3"/>
        <w:numPr>
          <w:ilvl w:val="0"/>
          <w:numId w:val="14"/>
        </w:numPr>
        <w:jc w:val="both"/>
        <w:rPr>
          <w:i/>
        </w:rPr>
      </w:pPr>
      <w:r w:rsidRPr="005C73BD">
        <w:rPr>
          <w:i/>
        </w:rPr>
        <w:t>10 000 цб выпуска акций привилегированных ISIN RU0001234568</w:t>
      </w:r>
    </w:p>
    <w:p w14:paraId="666E1B5B" w14:textId="77777777" w:rsidR="00D04D59" w:rsidRPr="005C73BD" w:rsidRDefault="00D04D59" w:rsidP="00D04D59">
      <w:pPr>
        <w:pStyle w:val="a3"/>
        <w:numPr>
          <w:ilvl w:val="0"/>
          <w:numId w:val="13"/>
        </w:numPr>
        <w:jc w:val="both"/>
        <w:rPr>
          <w:i/>
          <w:noProof/>
          <w:lang w:eastAsia="ru-RU"/>
        </w:rPr>
      </w:pPr>
      <w:r w:rsidRPr="005C73BD">
        <w:rPr>
          <w:i/>
          <w:noProof/>
          <w:lang w:eastAsia="ru-RU"/>
        </w:rPr>
        <w:t>В список должны быть включены лица, осуществляющие права по ценным бумагам (1-ый уровень) и лица, в интересах которых осуществляются права по ценным бумагам (2-ой уровень).</w:t>
      </w:r>
    </w:p>
    <w:p w14:paraId="666E1B5C" w14:textId="625E4646" w:rsidR="00D04D59" w:rsidRPr="005C73BD" w:rsidRDefault="00D04D59" w:rsidP="00D04D59">
      <w:pPr>
        <w:pStyle w:val="a3"/>
        <w:numPr>
          <w:ilvl w:val="0"/>
          <w:numId w:val="13"/>
        </w:numPr>
        <w:jc w:val="both"/>
        <w:rPr>
          <w:i/>
          <w:noProof/>
          <w:u w:val="single"/>
          <w:lang w:eastAsia="ru-RU"/>
        </w:rPr>
      </w:pPr>
      <w:r w:rsidRPr="005C73BD">
        <w:rPr>
          <w:i/>
          <w:noProof/>
          <w:lang w:eastAsia="ru-RU"/>
        </w:rPr>
        <w:t>Для лиц, осуществляющих права по ценным бумагам (1-ый уровень), требуется предоставление банковских реквизитов.</w:t>
      </w:r>
    </w:p>
    <w:p w14:paraId="55BAD5D4" w14:textId="38DFF2CD" w:rsidR="00F33C4B" w:rsidRPr="005C73BD" w:rsidRDefault="00F33C4B" w:rsidP="00E954BC">
      <w:pPr>
        <w:pStyle w:val="a3"/>
        <w:numPr>
          <w:ilvl w:val="0"/>
          <w:numId w:val="13"/>
        </w:numPr>
        <w:jc w:val="both"/>
        <w:rPr>
          <w:i/>
          <w:noProof/>
          <w:u w:val="single"/>
          <w:lang w:eastAsia="ru-RU"/>
        </w:rPr>
      </w:pPr>
      <w:r w:rsidRPr="005C73BD">
        <w:rPr>
          <w:i/>
          <w:noProof/>
          <w:u w:val="single"/>
          <w:lang w:eastAsia="ru-RU"/>
        </w:rPr>
        <w:t>Требования к списку соответствуют шаблону 00</w:t>
      </w:r>
      <w:del w:id="8" w:author="Автор">
        <w:r w:rsidRPr="005C73BD" w:rsidDel="00121406">
          <w:rPr>
            <w:i/>
            <w:noProof/>
            <w:u w:val="single"/>
            <w:lang w:eastAsia="ru-RU"/>
          </w:rPr>
          <w:delText>0</w:delText>
        </w:r>
      </w:del>
      <w:ins w:id="9" w:author="Автор">
        <w:r w:rsidR="00121406">
          <w:rPr>
            <w:i/>
            <w:noProof/>
            <w:u w:val="single"/>
            <w:lang w:eastAsia="ru-RU"/>
          </w:rPr>
          <w:t>1</w:t>
        </w:r>
      </w:ins>
      <w:r w:rsidRPr="005C73BD">
        <w:rPr>
          <w:i/>
          <w:noProof/>
          <w:u w:val="single"/>
          <w:lang w:eastAsia="ru-RU"/>
        </w:rPr>
        <w:t>4 (Расширенный с б/реквизитами владельцев</w:t>
      </w:r>
      <w:r w:rsidR="00E954BC" w:rsidRPr="005C73BD">
        <w:rPr>
          <w:i/>
          <w:noProof/>
          <w:u w:val="single"/>
          <w:lang w:eastAsia="ru-RU"/>
        </w:rPr>
        <w:t>)</w:t>
      </w:r>
    </w:p>
    <w:p w14:paraId="21C5E248" w14:textId="60CFB124" w:rsidR="005B5CE2" w:rsidRPr="005C73BD" w:rsidRDefault="005B5CE2" w:rsidP="00D04D59">
      <w:pPr>
        <w:pStyle w:val="a3"/>
        <w:numPr>
          <w:ilvl w:val="0"/>
          <w:numId w:val="13"/>
        </w:numPr>
        <w:jc w:val="both"/>
        <w:rPr>
          <w:i/>
          <w:noProof/>
          <w:u w:val="single"/>
          <w:lang w:eastAsia="ru-RU"/>
        </w:rPr>
      </w:pPr>
      <w:r w:rsidRPr="005C73BD">
        <w:rPr>
          <w:i/>
          <w:noProof/>
          <w:u w:val="single"/>
          <w:lang w:eastAsia="ru-RU"/>
        </w:rPr>
        <w:t>Дата предоставления инициатору запроса – 22.08.2017</w:t>
      </w:r>
    </w:p>
    <w:p w14:paraId="7AB7C42D" w14:textId="53A444D4" w:rsidR="00CB7A07" w:rsidRPr="005C73BD" w:rsidRDefault="00CB7A07" w:rsidP="00CB7A07">
      <w:pPr>
        <w:pStyle w:val="a3"/>
        <w:numPr>
          <w:ilvl w:val="0"/>
          <w:numId w:val="13"/>
        </w:numPr>
        <w:jc w:val="both"/>
        <w:rPr>
          <w:i/>
          <w:noProof/>
          <w:u w:val="single"/>
          <w:lang w:eastAsia="ru-RU"/>
        </w:rPr>
      </w:pPr>
      <w:r w:rsidRPr="005C73BD">
        <w:rPr>
          <w:i/>
          <w:noProof/>
          <w:u w:val="single"/>
          <w:lang w:eastAsia="ru-RU"/>
        </w:rPr>
        <w:t>Дата, на окончание операционного дня, которой должны быть составлены данные – 15.07.2017</w:t>
      </w:r>
    </w:p>
    <w:p w14:paraId="666E1B5D" w14:textId="77777777" w:rsidR="00D04D59" w:rsidRPr="005C73BD" w:rsidRDefault="00D04D59" w:rsidP="00D04D59">
      <w:pPr>
        <w:pStyle w:val="a3"/>
        <w:rPr>
          <w:noProof/>
          <w:lang w:eastAsia="ru-RU"/>
        </w:rPr>
      </w:pPr>
    </w:p>
    <w:p w14:paraId="666E1B5E" w14:textId="1F492D08" w:rsidR="00D04D59" w:rsidRPr="005C73BD" w:rsidRDefault="00D03A6B" w:rsidP="00425C65">
      <w:pPr>
        <w:pStyle w:val="2"/>
      </w:pPr>
      <w:bookmarkStart w:id="10" w:name="_Toc31290989"/>
      <w:bookmarkStart w:id="11" w:name="_Toc32939062"/>
      <w:r w:rsidRPr="005C73BD">
        <w:t xml:space="preserve">Запрос </w:t>
      </w:r>
      <w:r w:rsidR="00A61976" w:rsidRPr="005C73BD">
        <w:t xml:space="preserve">от </w:t>
      </w:r>
      <w:r w:rsidRPr="005C73BD">
        <w:t xml:space="preserve">НРД </w:t>
      </w:r>
      <w:r w:rsidR="00A61976" w:rsidRPr="005C73BD">
        <w:t xml:space="preserve">к </w:t>
      </w:r>
      <w:r w:rsidRPr="005C73BD">
        <w:t>Депоненту</w:t>
      </w:r>
      <w:r w:rsidR="00D04D59" w:rsidRPr="005C73BD">
        <w:t>.</w:t>
      </w:r>
      <w:bookmarkEnd w:id="10"/>
      <w:bookmarkEnd w:id="11"/>
      <w:r w:rsidR="00D04D59" w:rsidRPr="005C73BD">
        <w:t xml:space="preserve"> </w:t>
      </w:r>
    </w:p>
    <w:p w14:paraId="26EE936E" w14:textId="77777777" w:rsidR="00D03A6B" w:rsidRPr="005C73BD" w:rsidRDefault="00D03A6B" w:rsidP="000964D2">
      <w:pPr>
        <w:rPr>
          <w:lang w:eastAsia="ru-RU"/>
        </w:rPr>
      </w:pPr>
      <w:r w:rsidRPr="005C73BD">
        <w:rPr>
          <w:b/>
          <w:i/>
        </w:rPr>
        <w:t>Пример xml -</w:t>
      </w:r>
      <w:r w:rsidRPr="005C73BD">
        <w:rPr>
          <w:lang w:eastAsia="ru-RU"/>
        </w:rPr>
        <w:t xml:space="preserve"> </w:t>
      </w:r>
      <w:hyperlink r:id="rId13" w:history="1">
        <w:r w:rsidR="00A61976" w:rsidRPr="005C73BD">
          <w:rPr>
            <w:rStyle w:val="af6"/>
            <w:lang w:eastAsia="ru-RU"/>
          </w:rPr>
          <w:t>ЗапросНРДДепоненту.xml</w:t>
        </w:r>
      </w:hyperlink>
    </w:p>
    <w:p w14:paraId="0757F238" w14:textId="798E2FA2" w:rsidR="005F73A0" w:rsidRPr="005C73BD" w:rsidRDefault="005F73A0" w:rsidP="00D04D59">
      <w:pPr>
        <w:pStyle w:val="a3"/>
        <w:rPr>
          <w:noProof/>
          <w:lang w:eastAsia="ru-RU"/>
        </w:rPr>
      </w:pPr>
      <w:r w:rsidRPr="005C73BD">
        <w:rPr>
          <w:noProof/>
          <w:lang w:eastAsia="ru-RU"/>
        </w:rPr>
        <w:t xml:space="preserve">Содержание запроса берется из </w:t>
      </w:r>
      <w:r w:rsidRPr="005C73BD">
        <w:rPr>
          <w:noProof/>
          <w:lang w:eastAsia="ru-RU"/>
        </w:rPr>
        <w:fldChar w:fldCharType="begin"/>
      </w:r>
      <w:r w:rsidRPr="005C73BD">
        <w:rPr>
          <w:noProof/>
          <w:lang w:eastAsia="ru-RU"/>
        </w:rPr>
        <w:instrText xml:space="preserve"> REF _Ref31298467 \r \h </w:instrText>
      </w:r>
      <w:r w:rsidR="005C73BD">
        <w:rPr>
          <w:noProof/>
          <w:lang w:eastAsia="ru-RU"/>
        </w:rPr>
        <w:instrText xml:space="preserve"> \* MERGEFORMAT </w:instrText>
      </w:r>
      <w:r w:rsidRPr="005C73BD">
        <w:rPr>
          <w:noProof/>
          <w:lang w:eastAsia="ru-RU"/>
        </w:rPr>
      </w:r>
      <w:r w:rsidRPr="005C73BD">
        <w:rPr>
          <w:noProof/>
          <w:lang w:eastAsia="ru-RU"/>
        </w:rPr>
        <w:fldChar w:fldCharType="separate"/>
      </w:r>
      <w:r w:rsidRPr="005C73BD">
        <w:rPr>
          <w:noProof/>
          <w:lang w:eastAsia="ru-RU"/>
        </w:rPr>
        <w:t>1.2</w:t>
      </w:r>
      <w:r w:rsidRPr="005C73BD">
        <w:rPr>
          <w:noProof/>
          <w:lang w:eastAsia="ru-RU"/>
        </w:rPr>
        <w:fldChar w:fldCharType="end"/>
      </w:r>
    </w:p>
    <w:p w14:paraId="666E1B5F" w14:textId="7EC5DA63" w:rsidR="00D04D59" w:rsidRPr="005C73BD" w:rsidRDefault="00D04D59" w:rsidP="00D04D59">
      <w:pPr>
        <w:pStyle w:val="a3"/>
        <w:rPr>
          <w:noProof/>
          <w:lang w:eastAsia="ru-RU"/>
        </w:rPr>
      </w:pPr>
      <w:r w:rsidRPr="005C73BD">
        <w:rPr>
          <w:noProof/>
          <w:lang w:eastAsia="ru-RU"/>
        </w:rPr>
        <w:t>НКО АО НРД направляет соответствующий запрос своему депоненту, депозитарию АО «ПервыйБрокер», на счете депо которого учитываются ценные бумаги Эмитента.</w:t>
      </w:r>
    </w:p>
    <w:p w14:paraId="666E1B60" w14:textId="77777777" w:rsidR="00D04D59" w:rsidRPr="005C73BD" w:rsidRDefault="00D04D59" w:rsidP="00D04D59">
      <w:pPr>
        <w:pStyle w:val="a3"/>
        <w:rPr>
          <w:i/>
          <w:noProof/>
          <w:u w:val="single"/>
          <w:lang w:eastAsia="ru-RU"/>
        </w:rPr>
      </w:pPr>
    </w:p>
    <w:p w14:paraId="666E1B61" w14:textId="77777777" w:rsidR="00D04D59" w:rsidRPr="005C73BD" w:rsidRDefault="00D04D59" w:rsidP="00D04D59">
      <w:pPr>
        <w:pStyle w:val="a3"/>
        <w:rPr>
          <w:i/>
          <w:noProof/>
          <w:u w:val="single"/>
          <w:lang w:eastAsia="ru-RU"/>
        </w:rPr>
      </w:pPr>
      <w:r w:rsidRPr="005C73BD">
        <w:rPr>
          <w:i/>
          <w:noProof/>
          <w:u w:val="single"/>
          <w:lang w:eastAsia="ru-RU"/>
        </w:rPr>
        <w:t>Сведения о депозитарии АО «Первый брокер»:</w:t>
      </w:r>
    </w:p>
    <w:p w14:paraId="666E1B62" w14:textId="77777777" w:rsidR="00D04D59" w:rsidRPr="005C73BD" w:rsidRDefault="00D04D59" w:rsidP="00D04D59">
      <w:pPr>
        <w:pStyle w:val="a3"/>
        <w:numPr>
          <w:ilvl w:val="0"/>
          <w:numId w:val="2"/>
        </w:numPr>
        <w:rPr>
          <w:i/>
        </w:rPr>
      </w:pPr>
      <w:r w:rsidRPr="005C73BD">
        <w:rPr>
          <w:i/>
        </w:rPr>
        <w:t xml:space="preserve">Наименование - </w:t>
      </w:r>
      <w:r w:rsidRPr="005C73BD">
        <w:rPr>
          <w:noProof/>
          <w:lang w:eastAsia="ru-RU"/>
        </w:rPr>
        <w:t>АО «Первый брокер»</w:t>
      </w:r>
    </w:p>
    <w:p w14:paraId="666E1B63" w14:textId="77777777" w:rsidR="00D04D59" w:rsidRPr="005C73BD" w:rsidRDefault="00D04D59" w:rsidP="00D04D59">
      <w:pPr>
        <w:pStyle w:val="a3"/>
        <w:numPr>
          <w:ilvl w:val="0"/>
          <w:numId w:val="2"/>
        </w:numPr>
        <w:rPr>
          <w:i/>
        </w:rPr>
      </w:pPr>
      <w:r w:rsidRPr="005C73BD">
        <w:rPr>
          <w:i/>
        </w:rPr>
        <w:t>Счет клиента – TL3332240009</w:t>
      </w:r>
    </w:p>
    <w:p w14:paraId="666E1B64" w14:textId="77777777" w:rsidR="00D04D59" w:rsidRPr="005C73BD" w:rsidRDefault="00D04D59" w:rsidP="00D04D59">
      <w:pPr>
        <w:pStyle w:val="a3"/>
        <w:numPr>
          <w:ilvl w:val="0"/>
          <w:numId w:val="2"/>
        </w:numPr>
        <w:rPr>
          <w:i/>
        </w:rPr>
      </w:pPr>
      <w:r w:rsidRPr="005C73BD">
        <w:rPr>
          <w:i/>
        </w:rPr>
        <w:t>На счете депо учитывается</w:t>
      </w:r>
      <w:r w:rsidRPr="005C73BD">
        <w:rPr>
          <w:i/>
          <w:lang w:val="en-US"/>
        </w:rPr>
        <w:t>:</w:t>
      </w:r>
    </w:p>
    <w:p w14:paraId="666E1B65" w14:textId="431B6DBD" w:rsidR="00D04D59" w:rsidRPr="005C73BD" w:rsidRDefault="00D04D59" w:rsidP="00D04D59">
      <w:pPr>
        <w:pStyle w:val="a3"/>
        <w:numPr>
          <w:ilvl w:val="0"/>
          <w:numId w:val="16"/>
        </w:numPr>
        <w:jc w:val="both"/>
        <w:rPr>
          <w:i/>
        </w:rPr>
      </w:pPr>
      <w:r w:rsidRPr="005C73BD">
        <w:rPr>
          <w:i/>
        </w:rPr>
        <w:t>90 00</w:t>
      </w:r>
      <w:r w:rsidR="002D417F">
        <w:rPr>
          <w:i/>
        </w:rPr>
        <w:t>0 цб выпуска акций обыкновенных</w:t>
      </w:r>
      <w:r w:rsidRPr="005C73BD">
        <w:rPr>
          <w:i/>
        </w:rPr>
        <w:t xml:space="preserve"> </w:t>
      </w:r>
      <w:r w:rsidRPr="005C73BD">
        <w:rPr>
          <w:i/>
          <w:lang w:val="en-US"/>
        </w:rPr>
        <w:t>ISIN</w:t>
      </w:r>
      <w:r w:rsidRPr="005C73BD">
        <w:rPr>
          <w:i/>
        </w:rPr>
        <w:t xml:space="preserve"> RU0001234567 </w:t>
      </w:r>
    </w:p>
    <w:p w14:paraId="666E1B66" w14:textId="77777777" w:rsidR="00D04D59" w:rsidRPr="005C73BD" w:rsidRDefault="00D04D59" w:rsidP="00D04D59">
      <w:pPr>
        <w:pStyle w:val="a3"/>
        <w:numPr>
          <w:ilvl w:val="0"/>
          <w:numId w:val="16"/>
        </w:numPr>
        <w:jc w:val="both"/>
        <w:rPr>
          <w:i/>
        </w:rPr>
      </w:pPr>
      <w:r w:rsidRPr="005C73BD">
        <w:rPr>
          <w:i/>
        </w:rPr>
        <w:t>10 000 цб выпуска акций привилегированных ISIN RU0001234568</w:t>
      </w:r>
    </w:p>
    <w:p w14:paraId="666E1B67" w14:textId="77777777" w:rsidR="00D04D59" w:rsidRPr="005C73BD" w:rsidRDefault="00D04D59" w:rsidP="00D04D59">
      <w:pPr>
        <w:pStyle w:val="a3"/>
        <w:numPr>
          <w:ilvl w:val="0"/>
          <w:numId w:val="2"/>
        </w:numPr>
        <w:rPr>
          <w:i/>
        </w:rPr>
      </w:pPr>
      <w:r w:rsidRPr="005C73BD">
        <w:rPr>
          <w:i/>
        </w:rPr>
        <w:t>Тип счета – номинальный держатель</w:t>
      </w:r>
    </w:p>
    <w:p w14:paraId="666E1B68" w14:textId="77777777" w:rsidR="00D04D59" w:rsidRPr="005C73BD" w:rsidRDefault="00D04D59" w:rsidP="00D04D59">
      <w:pPr>
        <w:pStyle w:val="a3"/>
        <w:numPr>
          <w:ilvl w:val="0"/>
          <w:numId w:val="2"/>
        </w:numPr>
        <w:rPr>
          <w:i/>
        </w:rPr>
      </w:pPr>
      <w:r w:rsidRPr="005C73BD">
        <w:rPr>
          <w:i/>
        </w:rPr>
        <w:t>Код клиента НРД - MC0077700999</w:t>
      </w:r>
    </w:p>
    <w:p w14:paraId="666E1B79" w14:textId="2F63501B" w:rsidR="00D04D59" w:rsidRPr="005C73BD" w:rsidRDefault="00D04D59" w:rsidP="00D04D59">
      <w:pPr>
        <w:ind w:firstLine="708"/>
        <w:rPr>
          <w:i/>
          <w:noProof/>
          <w:u w:val="single"/>
          <w:lang w:eastAsia="ru-RU"/>
        </w:rPr>
      </w:pPr>
      <w:r w:rsidRPr="005C73BD">
        <w:rPr>
          <w:i/>
          <w:noProof/>
          <w:u w:val="single"/>
          <w:lang w:eastAsia="ru-RU"/>
        </w:rPr>
        <w:t>Легенда:</w:t>
      </w:r>
    </w:p>
    <w:p w14:paraId="666E1B7A" w14:textId="77777777" w:rsidR="00D04D59" w:rsidRPr="005C73BD" w:rsidRDefault="00D04D59" w:rsidP="00D04D59">
      <w:pPr>
        <w:pStyle w:val="a3"/>
        <w:numPr>
          <w:ilvl w:val="0"/>
          <w:numId w:val="9"/>
        </w:numPr>
        <w:rPr>
          <w:i/>
          <w:noProof/>
          <w:lang w:eastAsia="ru-RU"/>
        </w:rPr>
      </w:pPr>
      <w:r w:rsidRPr="005C73BD">
        <w:rPr>
          <w:i/>
          <w:noProof/>
          <w:lang w:eastAsia="ru-RU"/>
        </w:rPr>
        <w:lastRenderedPageBreak/>
        <w:t>Вх. номер запроса, присвоенный НРД: НРД12345 от 01.08.2017.</w:t>
      </w:r>
    </w:p>
    <w:p w14:paraId="666E1B7B" w14:textId="59E55392" w:rsidR="00D04D59" w:rsidRPr="005C73BD" w:rsidRDefault="00D04D59" w:rsidP="00D04D59">
      <w:pPr>
        <w:pStyle w:val="a3"/>
        <w:numPr>
          <w:ilvl w:val="0"/>
          <w:numId w:val="9"/>
        </w:numPr>
        <w:rPr>
          <w:i/>
        </w:rPr>
      </w:pPr>
      <w:r w:rsidRPr="005C73BD">
        <w:rPr>
          <w:i/>
        </w:rPr>
        <w:t xml:space="preserve">На основании запроса в НРД зарегистрировано КД </w:t>
      </w:r>
      <w:r w:rsidR="00C667B9" w:rsidRPr="005C73BD">
        <w:rPr>
          <w:i/>
          <w:lang w:val="en-US"/>
        </w:rPr>
        <w:t>DSCL</w:t>
      </w:r>
      <w:r w:rsidR="00C667B9" w:rsidRPr="005C73BD">
        <w:rPr>
          <w:i/>
        </w:rPr>
        <w:t xml:space="preserve"> (Р</w:t>
      </w:r>
      <w:r w:rsidRPr="005C73BD">
        <w:rPr>
          <w:i/>
        </w:rPr>
        <w:t>аскрытие информации</w:t>
      </w:r>
      <w:r w:rsidR="00C667B9" w:rsidRPr="005C73BD">
        <w:rPr>
          <w:i/>
        </w:rPr>
        <w:t>)</w:t>
      </w:r>
      <w:r w:rsidRPr="005C73BD">
        <w:rPr>
          <w:i/>
        </w:rPr>
        <w:t xml:space="preserve"> </w:t>
      </w:r>
      <w:r w:rsidR="00C667B9" w:rsidRPr="005C73BD">
        <w:rPr>
          <w:i/>
        </w:rPr>
        <w:t>с референсом</w:t>
      </w:r>
      <w:r w:rsidRPr="005C73BD">
        <w:rPr>
          <w:i/>
        </w:rPr>
        <w:t xml:space="preserve"> 165899</w:t>
      </w:r>
    </w:p>
    <w:p w14:paraId="6355F6C7" w14:textId="72BA891C" w:rsidR="005B5CE2" w:rsidRDefault="00AE4DDA" w:rsidP="00AE4DDA">
      <w:pPr>
        <w:pStyle w:val="a3"/>
        <w:numPr>
          <w:ilvl w:val="0"/>
          <w:numId w:val="9"/>
        </w:numPr>
        <w:rPr>
          <w:i/>
        </w:rPr>
      </w:pPr>
      <w:r w:rsidRPr="005C73BD">
        <w:rPr>
          <w:i/>
        </w:rPr>
        <w:t>Дата, до которой необходимо предоставить Список / информацию о лицах отправителю Запроса</w:t>
      </w:r>
      <w:r w:rsidR="0018445D">
        <w:rPr>
          <w:i/>
        </w:rPr>
        <w:t xml:space="preserve">, включая эту дату </w:t>
      </w:r>
      <w:r w:rsidRPr="005C73BD">
        <w:rPr>
          <w:i/>
        </w:rPr>
        <w:t xml:space="preserve"> </w:t>
      </w:r>
      <w:r w:rsidR="005B5CE2" w:rsidRPr="005C73BD">
        <w:rPr>
          <w:i/>
        </w:rPr>
        <w:t xml:space="preserve">– </w:t>
      </w:r>
      <w:r w:rsidR="00AF7489" w:rsidRPr="005C73BD">
        <w:rPr>
          <w:i/>
        </w:rPr>
        <w:t>2</w:t>
      </w:r>
      <w:r w:rsidR="0024264D" w:rsidRPr="005C73BD">
        <w:rPr>
          <w:i/>
        </w:rPr>
        <w:t>1</w:t>
      </w:r>
      <w:r w:rsidR="005B5CE2" w:rsidRPr="005C73BD">
        <w:rPr>
          <w:i/>
        </w:rPr>
        <w:t>.08.2017</w:t>
      </w:r>
    </w:p>
    <w:p w14:paraId="7C2999CD" w14:textId="1301BDBF" w:rsidR="007B5F83" w:rsidRPr="005C73BD" w:rsidRDefault="00E324AA" w:rsidP="00E324AA">
      <w:pPr>
        <w:pStyle w:val="a3"/>
        <w:numPr>
          <w:ilvl w:val="0"/>
          <w:numId w:val="9"/>
        </w:numPr>
        <w:rPr>
          <w:i/>
        </w:rPr>
      </w:pPr>
      <w:r w:rsidRPr="00E324AA">
        <w:rPr>
          <w:i/>
        </w:rPr>
        <w:t>Время окончания приема распоряжений в НРД на дату, указанную в response_deadline. З</w:t>
      </w:r>
      <w:commentRangeStart w:id="12"/>
      <w:r w:rsidR="007B5F83" w:rsidRPr="007B5F83">
        <w:rPr>
          <w:i/>
        </w:rPr>
        <w:t>аполняется НРД при отправке запроса клиентам НРД.</w:t>
      </w:r>
      <w:r w:rsidR="007B5F83" w:rsidRPr="00443B1C">
        <w:rPr>
          <w:i/>
        </w:rPr>
        <w:t xml:space="preserve"> - 16:00:00</w:t>
      </w:r>
      <w:commentRangeEnd w:id="12"/>
      <w:r w:rsidR="007B5F83">
        <w:rPr>
          <w:rStyle w:val="ac"/>
        </w:rPr>
        <w:commentReference w:id="12"/>
      </w:r>
    </w:p>
    <w:p w14:paraId="40A7D25E" w14:textId="77777777" w:rsidR="00AE4DDA" w:rsidRPr="005C73BD" w:rsidRDefault="00AE4DDA" w:rsidP="00AE4DDA">
      <w:pPr>
        <w:pStyle w:val="a3"/>
        <w:numPr>
          <w:ilvl w:val="0"/>
          <w:numId w:val="9"/>
        </w:numPr>
        <w:rPr>
          <w:i/>
        </w:rPr>
      </w:pPr>
      <w:r w:rsidRPr="005C73BD">
        <w:rPr>
          <w:i/>
        </w:rPr>
        <w:t>Дата, на окончание операционного дня, которой должны быть составлены данные – 15.07.2017</w:t>
      </w:r>
    </w:p>
    <w:p w14:paraId="7CEC94FD" w14:textId="77777777" w:rsidR="00AE4DDA" w:rsidRPr="005C73BD" w:rsidRDefault="00AE4DDA" w:rsidP="00AE4DDA">
      <w:pPr>
        <w:pStyle w:val="a3"/>
        <w:rPr>
          <w:i/>
        </w:rPr>
      </w:pPr>
    </w:p>
    <w:p w14:paraId="666E1B7D" w14:textId="667A0362" w:rsidR="00D04D59" w:rsidRPr="005C73BD" w:rsidRDefault="00D04D59" w:rsidP="00D04D59">
      <w:pPr>
        <w:pStyle w:val="a3"/>
        <w:rPr>
          <w:noProof/>
          <w:lang w:eastAsia="ru-RU"/>
        </w:rPr>
      </w:pPr>
    </w:p>
    <w:p w14:paraId="666E1B7E" w14:textId="0EFA14D8" w:rsidR="00313776" w:rsidRPr="005C73BD" w:rsidRDefault="00A61976" w:rsidP="00425C65">
      <w:pPr>
        <w:pStyle w:val="2"/>
      </w:pPr>
      <w:bookmarkStart w:id="13" w:name="_Ref31206528"/>
      <w:bookmarkStart w:id="14" w:name="_Toc31290990"/>
      <w:bookmarkStart w:id="15" w:name="_Toc32939063"/>
      <w:r w:rsidRPr="005C73BD">
        <w:t>Раскрытие от Депозитария в НРД</w:t>
      </w:r>
      <w:r w:rsidR="00F62B54" w:rsidRPr="005C73BD">
        <w:t>.</w:t>
      </w:r>
      <w:bookmarkEnd w:id="13"/>
      <w:bookmarkEnd w:id="14"/>
      <w:bookmarkEnd w:id="15"/>
    </w:p>
    <w:p w14:paraId="60AF56C1" w14:textId="77777777" w:rsidR="00D03A6B" w:rsidRPr="005C73BD" w:rsidRDefault="00D03A6B" w:rsidP="000964D2">
      <w:pPr>
        <w:rPr>
          <w:rStyle w:val="af6"/>
          <w:lang w:eastAsia="ru-RU"/>
        </w:rPr>
      </w:pPr>
      <w:r w:rsidRPr="005C73BD">
        <w:rPr>
          <w:b/>
          <w:i/>
        </w:rPr>
        <w:t>Пример xml -</w:t>
      </w:r>
      <w:r w:rsidRPr="005C73BD">
        <w:rPr>
          <w:lang w:eastAsia="ru-RU"/>
        </w:rPr>
        <w:t xml:space="preserve"> </w:t>
      </w:r>
      <w:hyperlink r:id="rId16" w:history="1">
        <w:r w:rsidR="00A61976" w:rsidRPr="005C73BD">
          <w:rPr>
            <w:rStyle w:val="af6"/>
            <w:lang w:eastAsia="ru-RU"/>
          </w:rPr>
          <w:t>РаскрытиеКлиентаНРД.xml</w:t>
        </w:r>
      </w:hyperlink>
    </w:p>
    <w:p w14:paraId="3D36506E" w14:textId="4578CCAC" w:rsidR="00504882" w:rsidRPr="005C73BD" w:rsidRDefault="00504882" w:rsidP="000964D2">
      <w:pPr>
        <w:rPr>
          <w:lang w:eastAsia="ru-RU"/>
        </w:rPr>
      </w:pPr>
      <w:r w:rsidRPr="005C73BD">
        <w:rPr>
          <w:b/>
          <w:i/>
        </w:rPr>
        <w:t>Шаблон для раскрытия</w:t>
      </w:r>
      <w:r w:rsidRPr="005C73BD">
        <w:rPr>
          <w:lang w:eastAsia="ru-RU"/>
        </w:rPr>
        <w:t xml:space="preserve"> - </w:t>
      </w:r>
      <w:r w:rsidR="00123E49">
        <w:fldChar w:fldCharType="begin"/>
      </w:r>
      <w:ins w:id="16" w:author="Автор">
        <w:r w:rsidR="00123E49">
          <w:instrText>HYPERLINK "../Шаблоны/0014.xsd"</w:instrText>
        </w:r>
      </w:ins>
      <w:del w:id="17" w:author="Автор">
        <w:r w:rsidR="00123E49" w:rsidDel="00123E49">
          <w:delInstrText xml:space="preserve"> HYPERLINK "../Шаблоны/0014.xsd" </w:delInstrText>
        </w:r>
      </w:del>
      <w:ins w:id="18" w:author="Автор"/>
      <w:r w:rsidR="00123E49">
        <w:fldChar w:fldCharType="separate"/>
      </w:r>
      <w:del w:id="19" w:author="Автор">
        <w:r w:rsidRPr="005C73BD" w:rsidDel="00123E49">
          <w:rPr>
            <w:rStyle w:val="af6"/>
            <w:lang w:eastAsia="ru-RU"/>
          </w:rPr>
          <w:delText>0004.xsd</w:delText>
        </w:r>
      </w:del>
      <w:ins w:id="20" w:author="Автор">
        <w:r w:rsidR="00123E49">
          <w:rPr>
            <w:rStyle w:val="af6"/>
            <w:lang w:eastAsia="ru-RU"/>
          </w:rPr>
          <w:t>0014.xsd</w:t>
        </w:r>
      </w:ins>
      <w:r w:rsidR="00123E49">
        <w:rPr>
          <w:rStyle w:val="af6"/>
          <w:lang w:eastAsia="ru-RU"/>
        </w:rPr>
        <w:fldChar w:fldCharType="end"/>
      </w:r>
    </w:p>
    <w:p w14:paraId="666E1B7F" w14:textId="4DC3DCDB" w:rsidR="00223044" w:rsidRPr="005C73BD" w:rsidRDefault="006D1F3D" w:rsidP="006D1F3D">
      <w:r w:rsidRPr="005C73BD">
        <w:t xml:space="preserve"> Депозитарий АО «Первый Брокер» </w:t>
      </w:r>
      <w:r w:rsidR="006E096B" w:rsidRPr="005C73BD">
        <w:t xml:space="preserve">(LEI - 555500B831LSRSI6RA99) </w:t>
      </w:r>
      <w:r w:rsidRPr="005C73BD">
        <w:t xml:space="preserve">направляет в НРД </w:t>
      </w:r>
      <w:r w:rsidR="005B5CE2" w:rsidRPr="005C73BD">
        <w:t xml:space="preserve">10.08.2017 </w:t>
      </w:r>
      <w:r w:rsidR="005E2A7E" w:rsidRPr="005C73BD">
        <w:t xml:space="preserve">информацию </w:t>
      </w:r>
      <w:r w:rsidRPr="005C73BD">
        <w:t xml:space="preserve">о лице, осуществляющем права по ценным бумагам – </w:t>
      </w:r>
      <w:r w:rsidR="000225ED" w:rsidRPr="005C73BD">
        <w:t xml:space="preserve">Управляющей </w:t>
      </w:r>
      <w:r w:rsidRPr="005C73BD">
        <w:t>Компании «</w:t>
      </w:r>
      <w:r w:rsidR="000225ED" w:rsidRPr="005C73BD">
        <w:rPr>
          <w:lang w:val="en-US"/>
        </w:rPr>
        <w:t>Tr</w:t>
      </w:r>
      <w:r w:rsidR="006A550C" w:rsidRPr="005C73BD">
        <w:rPr>
          <w:lang w:val="en-US"/>
        </w:rPr>
        <w:t>u</w:t>
      </w:r>
      <w:r w:rsidR="000225ED" w:rsidRPr="005C73BD">
        <w:rPr>
          <w:lang w:val="en-US"/>
        </w:rPr>
        <w:t>st</w:t>
      </w:r>
      <w:r w:rsidRPr="005C73BD">
        <w:t xml:space="preserve"> One» (1-ый уровень) и о лицах, в интересах которых компания «</w:t>
      </w:r>
      <w:r w:rsidR="000225ED" w:rsidRPr="005C73BD">
        <w:rPr>
          <w:lang w:val="en-US"/>
        </w:rPr>
        <w:t>Tr</w:t>
      </w:r>
      <w:r w:rsidR="006A550C" w:rsidRPr="005C73BD">
        <w:rPr>
          <w:lang w:val="en-US"/>
        </w:rPr>
        <w:t>u</w:t>
      </w:r>
      <w:r w:rsidR="000225ED" w:rsidRPr="005C73BD">
        <w:rPr>
          <w:lang w:val="en-US"/>
        </w:rPr>
        <w:t>st</w:t>
      </w:r>
      <w:r w:rsidRPr="005C73BD">
        <w:t xml:space="preserve"> One» осуществляет права по </w:t>
      </w:r>
      <w:r w:rsidR="005E2A7E" w:rsidRPr="005C73BD">
        <w:t xml:space="preserve">ценным бумагам (2-ой уровень): </w:t>
      </w:r>
      <w:r w:rsidRPr="005C73BD">
        <w:t>Иностранной Организации Organisation</w:t>
      </w:r>
      <w:r w:rsidR="00C31E68" w:rsidRPr="005C73BD">
        <w:t>1</w:t>
      </w:r>
      <w:r w:rsidRPr="005C73BD">
        <w:t xml:space="preserve"> и Иностранном Физическом лице Person Beneficiary. </w:t>
      </w:r>
    </w:p>
    <w:p w14:paraId="666E1B80" w14:textId="11D54CDD" w:rsidR="00223044" w:rsidRPr="005C73BD" w:rsidRDefault="00223044" w:rsidP="006D1F3D">
      <w:r w:rsidRPr="005C73BD">
        <w:t>Все ценные бумаги, учитывае</w:t>
      </w:r>
      <w:r w:rsidR="00C31E68" w:rsidRPr="005C73BD">
        <w:t>мые</w:t>
      </w:r>
      <w:r w:rsidRPr="005C73BD">
        <w:t xml:space="preserve"> на счете депо Депозитарий АО «Первый Брокер» в НРД, </w:t>
      </w:r>
      <w:r w:rsidR="00C31E68" w:rsidRPr="005C73BD">
        <w:t xml:space="preserve">находятся в доверительно управлении </w:t>
      </w:r>
      <w:r w:rsidRPr="005C73BD">
        <w:t>управляющей компании «Trust One».</w:t>
      </w:r>
    </w:p>
    <w:p w14:paraId="666E1B81" w14:textId="77777777" w:rsidR="00905B07" w:rsidRPr="005C73BD" w:rsidRDefault="000225ED" w:rsidP="00905B07">
      <w:pPr>
        <w:contextualSpacing/>
        <w:rPr>
          <w:i/>
          <w:u w:val="single"/>
        </w:rPr>
      </w:pPr>
      <w:r w:rsidRPr="005C73BD">
        <w:rPr>
          <w:i/>
          <w:u w:val="single"/>
        </w:rPr>
        <w:t>Сведения об управляющей компании «Tr</w:t>
      </w:r>
      <w:r w:rsidR="006A550C" w:rsidRPr="005C73BD">
        <w:rPr>
          <w:i/>
          <w:u w:val="single"/>
          <w:lang w:val="en-US"/>
        </w:rPr>
        <w:t>u</w:t>
      </w:r>
      <w:r w:rsidRPr="005C73BD">
        <w:rPr>
          <w:i/>
          <w:u w:val="single"/>
        </w:rPr>
        <w:t>st One»:</w:t>
      </w:r>
    </w:p>
    <w:p w14:paraId="666E1B82" w14:textId="55E79693" w:rsidR="007D0E06" w:rsidRPr="005C73BD" w:rsidRDefault="007D0E06" w:rsidP="00481DFB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Тип клиента – управляющая компания</w:t>
      </w:r>
      <w:r w:rsidR="00481DFB" w:rsidRPr="005C73BD">
        <w:rPr>
          <w:i/>
        </w:rPr>
        <w:t xml:space="preserve"> (код TRUS - доверительный управляющий)</w:t>
      </w:r>
    </w:p>
    <w:p w14:paraId="666E1B83" w14:textId="77777777" w:rsidR="007D0E06" w:rsidRPr="005C73BD" w:rsidRDefault="007D0E06" w:rsidP="007D0E06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На счете депо учитывается:</w:t>
      </w:r>
    </w:p>
    <w:p w14:paraId="666E1B84" w14:textId="4D82D311" w:rsidR="007D0E06" w:rsidRPr="005C73BD" w:rsidRDefault="007D0E06" w:rsidP="007D0E06">
      <w:pPr>
        <w:numPr>
          <w:ilvl w:val="0"/>
          <w:numId w:val="17"/>
        </w:numPr>
        <w:contextualSpacing/>
        <w:rPr>
          <w:i/>
        </w:rPr>
      </w:pPr>
      <w:r w:rsidRPr="005C73BD">
        <w:rPr>
          <w:i/>
        </w:rPr>
        <w:t>90 00</w:t>
      </w:r>
      <w:r w:rsidR="002D417F">
        <w:rPr>
          <w:i/>
        </w:rPr>
        <w:t>0 цб выпуска акций обыкновенных</w:t>
      </w:r>
      <w:r w:rsidRPr="005C73BD">
        <w:rPr>
          <w:i/>
        </w:rPr>
        <w:t xml:space="preserve"> ISIN RU0001234567 </w:t>
      </w:r>
    </w:p>
    <w:p w14:paraId="666E1B85" w14:textId="77777777" w:rsidR="007D0E06" w:rsidRPr="005C73BD" w:rsidRDefault="007D0E06" w:rsidP="007D0E06">
      <w:pPr>
        <w:numPr>
          <w:ilvl w:val="0"/>
          <w:numId w:val="17"/>
        </w:numPr>
        <w:contextualSpacing/>
        <w:rPr>
          <w:i/>
        </w:rPr>
      </w:pPr>
      <w:r w:rsidRPr="005C73BD">
        <w:rPr>
          <w:i/>
        </w:rPr>
        <w:t>10 000 цб выпуска акций привилегированных ISIN RU0001234568</w:t>
      </w:r>
    </w:p>
    <w:p w14:paraId="666E1B86" w14:textId="77777777" w:rsidR="007D0E06" w:rsidRPr="005C73BD" w:rsidRDefault="007D0E06" w:rsidP="007D0E06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 xml:space="preserve">Название – </w:t>
      </w:r>
      <w:r w:rsidRPr="005C73BD">
        <w:rPr>
          <w:i/>
          <w:lang w:val="en-US"/>
        </w:rPr>
        <w:t>Tr</w:t>
      </w:r>
      <w:r w:rsidR="006A550C" w:rsidRPr="005C73BD">
        <w:rPr>
          <w:i/>
          <w:lang w:val="en-US"/>
        </w:rPr>
        <w:t>u</w:t>
      </w:r>
      <w:r w:rsidRPr="005C73BD">
        <w:rPr>
          <w:i/>
          <w:lang w:val="en-US"/>
        </w:rPr>
        <w:t>st One</w:t>
      </w:r>
    </w:p>
    <w:p w14:paraId="666E1B87" w14:textId="77777777" w:rsidR="007D0E06" w:rsidRPr="005C73BD" w:rsidRDefault="007D0E06" w:rsidP="007D0E06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Код клиента – CL000989</w:t>
      </w:r>
    </w:p>
    <w:p w14:paraId="666E1B88" w14:textId="77777777" w:rsidR="007D0E06" w:rsidRPr="005C73BD" w:rsidRDefault="007D0E06" w:rsidP="007D0E06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Код в списке - S000989</w:t>
      </w:r>
    </w:p>
    <w:p w14:paraId="666E1B89" w14:textId="77777777" w:rsidR="007D0E06" w:rsidRPr="005C73BD" w:rsidRDefault="007D0E06" w:rsidP="007D0E06">
      <w:pPr>
        <w:numPr>
          <w:ilvl w:val="0"/>
          <w:numId w:val="2"/>
        </w:numPr>
        <w:contextualSpacing/>
        <w:rPr>
          <w:i/>
          <w:lang w:val="en-US"/>
        </w:rPr>
      </w:pPr>
      <w:r w:rsidRPr="005C73BD">
        <w:rPr>
          <w:i/>
        </w:rPr>
        <w:t>Адрес</w:t>
      </w:r>
      <w:r w:rsidRPr="005C73BD">
        <w:rPr>
          <w:i/>
          <w:lang w:val="en-US"/>
        </w:rPr>
        <w:t xml:space="preserve"> – 555 South Hope Street, 88th Floor Los Angeles, California 90099, USA</w:t>
      </w:r>
    </w:p>
    <w:p w14:paraId="666E1B8A" w14:textId="77777777" w:rsidR="007D0E06" w:rsidRPr="005C73BD" w:rsidRDefault="007D0E06" w:rsidP="007D0E06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LEI - 9H9GLXDGHGQFU55RNE78</w:t>
      </w:r>
    </w:p>
    <w:p w14:paraId="666E1B8B" w14:textId="77777777" w:rsidR="007D0E06" w:rsidRPr="005C73BD" w:rsidRDefault="007D0E06" w:rsidP="007D0E06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Дата регистрации – 1978-08-12</w:t>
      </w:r>
    </w:p>
    <w:p w14:paraId="666E1B8C" w14:textId="77777777" w:rsidR="007D0E06" w:rsidRPr="005C73BD" w:rsidRDefault="007D0E06" w:rsidP="007D0E06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Номер регистрации – C0654321</w:t>
      </w:r>
    </w:p>
    <w:p w14:paraId="666E1B8D" w14:textId="77777777" w:rsidR="007D0E06" w:rsidRPr="005C73BD" w:rsidRDefault="007D0E06" w:rsidP="007D0E06">
      <w:pPr>
        <w:numPr>
          <w:ilvl w:val="0"/>
          <w:numId w:val="2"/>
        </w:numPr>
        <w:contextualSpacing/>
        <w:rPr>
          <w:i/>
          <w:lang w:val="en-US"/>
        </w:rPr>
      </w:pPr>
      <w:r w:rsidRPr="005C73BD">
        <w:rPr>
          <w:i/>
        </w:rPr>
        <w:t>Кем</w:t>
      </w:r>
      <w:r w:rsidRPr="005C73BD">
        <w:rPr>
          <w:i/>
          <w:lang w:val="en-US"/>
        </w:rPr>
        <w:t xml:space="preserve"> </w:t>
      </w:r>
      <w:r w:rsidRPr="005C73BD">
        <w:rPr>
          <w:i/>
        </w:rPr>
        <w:t>зарегистрирован</w:t>
      </w:r>
      <w:r w:rsidRPr="005C73BD">
        <w:rPr>
          <w:i/>
          <w:lang w:val="en-US"/>
        </w:rPr>
        <w:t xml:space="preserve"> - The California Secretary of State</w:t>
      </w:r>
    </w:p>
    <w:p w14:paraId="666E1B8E" w14:textId="6A4780D5" w:rsidR="007D0E06" w:rsidRPr="005C73BD" w:rsidRDefault="007D0E06" w:rsidP="007D0E06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Банковские реквизиты совпадают с АО «Первый брокер»</w:t>
      </w:r>
      <w:r w:rsidR="006E096B" w:rsidRPr="005C73BD">
        <w:rPr>
          <w:i/>
        </w:rPr>
        <w:t>:</w:t>
      </w:r>
    </w:p>
    <w:p w14:paraId="68770019" w14:textId="77777777" w:rsidR="006E096B" w:rsidRPr="005C73BD" w:rsidRDefault="006E096B" w:rsidP="006E096B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Получатель средств - АО «Первый брокер»</w:t>
      </w:r>
    </w:p>
    <w:p w14:paraId="384BACDA" w14:textId="77777777" w:rsidR="006E096B" w:rsidRPr="005C73BD" w:rsidRDefault="006E096B" w:rsidP="006E096B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ИНН получателя – 1234567890</w:t>
      </w:r>
    </w:p>
    <w:p w14:paraId="4A330501" w14:textId="77777777" w:rsidR="006E096B" w:rsidRPr="005C73BD" w:rsidRDefault="006E096B" w:rsidP="006E096B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Расчетный счет получателя – 22222220200000080888</w:t>
      </w:r>
    </w:p>
    <w:p w14:paraId="2253E117" w14:textId="77777777" w:rsidR="006E096B" w:rsidRPr="005C73BD" w:rsidRDefault="006E096B" w:rsidP="006E096B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Название банка - КБ "Банк Интернешнл"</w:t>
      </w:r>
    </w:p>
    <w:p w14:paraId="06EEEE26" w14:textId="77777777" w:rsidR="006E096B" w:rsidRPr="005C73BD" w:rsidRDefault="006E096B" w:rsidP="006E096B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Город банка – Москва</w:t>
      </w:r>
    </w:p>
    <w:p w14:paraId="1732E386" w14:textId="77777777" w:rsidR="006E096B" w:rsidRPr="005C73BD" w:rsidRDefault="006E096B" w:rsidP="006E096B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БИК банка – 044525218</w:t>
      </w:r>
    </w:p>
    <w:p w14:paraId="164F5C9B" w14:textId="77777777" w:rsidR="006E096B" w:rsidRPr="005C73BD" w:rsidRDefault="006E096B" w:rsidP="006E096B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Корреспондентский счет банка 30101810200000000218</w:t>
      </w:r>
    </w:p>
    <w:p w14:paraId="73B7B92A" w14:textId="77777777" w:rsidR="006E096B" w:rsidRPr="005C73BD" w:rsidRDefault="006E096B" w:rsidP="005C73BD">
      <w:pPr>
        <w:ind w:left="720"/>
        <w:contextualSpacing/>
        <w:rPr>
          <w:i/>
        </w:rPr>
      </w:pPr>
    </w:p>
    <w:p w14:paraId="666E1B8F" w14:textId="77777777" w:rsidR="00865CA3" w:rsidRPr="005C73BD" w:rsidRDefault="000225ED" w:rsidP="005C73BD">
      <w:pPr>
        <w:spacing w:after="0"/>
        <w:contextualSpacing/>
        <w:rPr>
          <w:i/>
          <w:u w:val="single"/>
        </w:rPr>
      </w:pPr>
      <w:r w:rsidRPr="005C73BD">
        <w:rPr>
          <w:i/>
          <w:u w:val="single"/>
        </w:rPr>
        <w:t>Сведения об иностранной</w:t>
      </w:r>
      <w:r w:rsidR="00865CA3" w:rsidRPr="005C73BD">
        <w:rPr>
          <w:i/>
          <w:u w:val="single"/>
        </w:rPr>
        <w:t xml:space="preserve"> организаци</w:t>
      </w:r>
      <w:r w:rsidRPr="005C73BD">
        <w:rPr>
          <w:i/>
          <w:u w:val="single"/>
        </w:rPr>
        <w:t>и</w:t>
      </w:r>
      <w:r w:rsidR="00865CA3" w:rsidRPr="005C73BD">
        <w:rPr>
          <w:i/>
          <w:u w:val="single"/>
        </w:rPr>
        <w:t xml:space="preserve"> Organisation1</w:t>
      </w:r>
      <w:r w:rsidRPr="005C73BD">
        <w:rPr>
          <w:i/>
          <w:u w:val="single"/>
        </w:rPr>
        <w:t>:</w:t>
      </w:r>
    </w:p>
    <w:p w14:paraId="666E1B90" w14:textId="77777777" w:rsidR="0068036A" w:rsidRPr="005C73BD" w:rsidRDefault="0068036A" w:rsidP="0068036A">
      <w:pPr>
        <w:pStyle w:val="a3"/>
        <w:numPr>
          <w:ilvl w:val="0"/>
          <w:numId w:val="4"/>
        </w:numPr>
        <w:rPr>
          <w:lang w:val="en-US"/>
        </w:rPr>
      </w:pPr>
      <w:r w:rsidRPr="005C73BD">
        <w:t xml:space="preserve">Код в списке – </w:t>
      </w:r>
      <w:r w:rsidRPr="005C73BD">
        <w:rPr>
          <w:lang w:val="en-US"/>
        </w:rPr>
        <w:t>S</w:t>
      </w:r>
      <w:r w:rsidRPr="005C73BD">
        <w:t>000345</w:t>
      </w:r>
    </w:p>
    <w:p w14:paraId="666E1B91" w14:textId="77777777" w:rsidR="0068036A" w:rsidRPr="005C73BD" w:rsidRDefault="0068036A" w:rsidP="0068036A">
      <w:pPr>
        <w:pStyle w:val="a3"/>
        <w:numPr>
          <w:ilvl w:val="0"/>
          <w:numId w:val="4"/>
        </w:numPr>
        <w:rPr>
          <w:lang w:val="en-US"/>
        </w:rPr>
      </w:pPr>
      <w:r w:rsidRPr="005C73BD">
        <w:t xml:space="preserve">Код клиента - </w:t>
      </w:r>
      <w:r w:rsidRPr="005C73BD">
        <w:rPr>
          <w:lang w:val="en-US"/>
        </w:rPr>
        <w:t>SL</w:t>
      </w:r>
      <w:r w:rsidRPr="005C73BD">
        <w:t>000345</w:t>
      </w:r>
    </w:p>
    <w:p w14:paraId="666E1B92" w14:textId="77777777" w:rsidR="00F1042B" w:rsidRPr="005C73BD" w:rsidRDefault="00F1042B" w:rsidP="00F1042B">
      <w:pPr>
        <w:pStyle w:val="a3"/>
        <w:numPr>
          <w:ilvl w:val="0"/>
          <w:numId w:val="4"/>
        </w:numPr>
        <w:rPr>
          <w:lang w:val="en-US"/>
        </w:rPr>
      </w:pPr>
      <w:r w:rsidRPr="005C73BD">
        <w:t xml:space="preserve">Тип </w:t>
      </w:r>
      <w:r w:rsidR="002949E7" w:rsidRPr="005C73BD">
        <w:t xml:space="preserve">лица </w:t>
      </w:r>
      <w:r w:rsidRPr="005C73BD">
        <w:t>– учредитель управления</w:t>
      </w:r>
    </w:p>
    <w:p w14:paraId="666E1B93" w14:textId="77777777" w:rsidR="00F1042B" w:rsidRPr="005C73BD" w:rsidRDefault="00F1042B" w:rsidP="000225ED">
      <w:pPr>
        <w:pStyle w:val="a3"/>
        <w:numPr>
          <w:ilvl w:val="0"/>
          <w:numId w:val="4"/>
        </w:numPr>
        <w:rPr>
          <w:lang w:val="en-US"/>
        </w:rPr>
      </w:pPr>
      <w:r w:rsidRPr="005C73BD">
        <w:t>Название</w:t>
      </w:r>
      <w:r w:rsidRPr="005C73BD">
        <w:rPr>
          <w:lang w:val="en-US"/>
        </w:rPr>
        <w:t xml:space="preserve"> - </w:t>
      </w:r>
      <w:r w:rsidR="000225ED" w:rsidRPr="005C73BD">
        <w:rPr>
          <w:lang w:val="en-US"/>
        </w:rPr>
        <w:t>Organisation1</w:t>
      </w:r>
    </w:p>
    <w:p w14:paraId="666E1B94" w14:textId="77777777" w:rsidR="00F1042B" w:rsidRPr="005C73BD" w:rsidRDefault="00F1042B" w:rsidP="00F1042B">
      <w:pPr>
        <w:pStyle w:val="a3"/>
        <w:numPr>
          <w:ilvl w:val="0"/>
          <w:numId w:val="4"/>
        </w:numPr>
        <w:rPr>
          <w:lang w:val="en-US"/>
        </w:rPr>
      </w:pPr>
      <w:r w:rsidRPr="005C73BD">
        <w:lastRenderedPageBreak/>
        <w:t>Адрес</w:t>
      </w:r>
      <w:r w:rsidRPr="005C73BD">
        <w:rPr>
          <w:lang w:val="en-US"/>
        </w:rPr>
        <w:t xml:space="preserve"> – 333 South Hope Street, 77th Floor Los Angeles, California 90099, USA</w:t>
      </w:r>
    </w:p>
    <w:p w14:paraId="666E1B95" w14:textId="77777777" w:rsidR="00F1042B" w:rsidRPr="005C73BD" w:rsidRDefault="00F1042B" w:rsidP="00F1042B">
      <w:pPr>
        <w:pStyle w:val="a3"/>
        <w:numPr>
          <w:ilvl w:val="0"/>
          <w:numId w:val="4"/>
        </w:numPr>
        <w:rPr>
          <w:lang w:val="en-US"/>
        </w:rPr>
      </w:pPr>
      <w:r w:rsidRPr="005C73BD">
        <w:rPr>
          <w:lang w:val="en-US"/>
        </w:rPr>
        <w:t>LEI</w:t>
      </w:r>
      <w:r w:rsidRPr="005C73BD">
        <w:t xml:space="preserve"> - 9H9GLXDRUGQFU88RNE77</w:t>
      </w:r>
    </w:p>
    <w:p w14:paraId="666E1B96" w14:textId="77777777" w:rsidR="00F1042B" w:rsidRPr="005C73BD" w:rsidRDefault="00F1042B" w:rsidP="00F1042B">
      <w:pPr>
        <w:pStyle w:val="a3"/>
        <w:numPr>
          <w:ilvl w:val="0"/>
          <w:numId w:val="4"/>
        </w:numPr>
        <w:rPr>
          <w:lang w:val="en-US"/>
        </w:rPr>
      </w:pPr>
      <w:r w:rsidRPr="005C73BD">
        <w:t>Дата регистрации – 1948-07-12</w:t>
      </w:r>
    </w:p>
    <w:p w14:paraId="666E1B97" w14:textId="77777777" w:rsidR="00F1042B" w:rsidRPr="005C73BD" w:rsidRDefault="00F1042B" w:rsidP="00F1042B">
      <w:pPr>
        <w:pStyle w:val="a3"/>
        <w:numPr>
          <w:ilvl w:val="0"/>
          <w:numId w:val="4"/>
        </w:numPr>
        <w:rPr>
          <w:lang w:val="en-US"/>
        </w:rPr>
      </w:pPr>
      <w:r w:rsidRPr="005C73BD">
        <w:t>Номер регистрации – C0123456</w:t>
      </w:r>
    </w:p>
    <w:p w14:paraId="666E1B98" w14:textId="77777777" w:rsidR="00F1042B" w:rsidRPr="005C73BD" w:rsidRDefault="00F1042B" w:rsidP="00F1042B">
      <w:pPr>
        <w:pStyle w:val="a3"/>
        <w:numPr>
          <w:ilvl w:val="0"/>
          <w:numId w:val="4"/>
        </w:numPr>
        <w:rPr>
          <w:lang w:val="en-US"/>
        </w:rPr>
      </w:pPr>
      <w:r w:rsidRPr="005C73BD">
        <w:t>Кем</w:t>
      </w:r>
      <w:r w:rsidRPr="005C73BD">
        <w:rPr>
          <w:lang w:val="en-US"/>
        </w:rPr>
        <w:t xml:space="preserve"> </w:t>
      </w:r>
      <w:r w:rsidRPr="005C73BD">
        <w:t>зарегистрирован</w:t>
      </w:r>
      <w:r w:rsidRPr="005C73BD">
        <w:rPr>
          <w:lang w:val="en-US"/>
        </w:rPr>
        <w:t xml:space="preserve"> - The California Secretary of State</w:t>
      </w:r>
    </w:p>
    <w:p w14:paraId="666E1B99" w14:textId="59939655" w:rsidR="0068036A" w:rsidRPr="005C73BD" w:rsidRDefault="0068036A" w:rsidP="00B838CD">
      <w:pPr>
        <w:pStyle w:val="a3"/>
        <w:numPr>
          <w:ilvl w:val="0"/>
          <w:numId w:val="4"/>
        </w:numPr>
      </w:pPr>
      <w:r w:rsidRPr="005C73BD">
        <w:t xml:space="preserve">Количество </w:t>
      </w:r>
      <w:r w:rsidR="006D3A99" w:rsidRPr="005C73BD">
        <w:t>цб</w:t>
      </w:r>
      <w:r w:rsidRPr="005C73BD">
        <w:t xml:space="preserve"> – </w:t>
      </w:r>
      <w:r w:rsidR="00B838CD" w:rsidRPr="005C73BD">
        <w:t>50 000 цб выпуска с ISIN RU0001234567 и 10 000 цб выпуска с ISIN RU0001234568</w:t>
      </w:r>
    </w:p>
    <w:p w14:paraId="666E1B9A" w14:textId="75AEA068" w:rsidR="00865CA3" w:rsidRPr="005C73BD" w:rsidRDefault="00865CA3" w:rsidP="005C73BD">
      <w:pPr>
        <w:spacing w:after="0"/>
        <w:contextualSpacing/>
        <w:rPr>
          <w:i/>
          <w:u w:val="single"/>
        </w:rPr>
      </w:pPr>
      <w:r w:rsidRPr="005C73BD">
        <w:rPr>
          <w:i/>
          <w:u w:val="single"/>
        </w:rPr>
        <w:t>Иностранное Физическое лицо (Person Beneficiary)</w:t>
      </w:r>
      <w:r w:rsidR="00C667B9" w:rsidRPr="005C73BD">
        <w:rPr>
          <w:i/>
          <w:u w:val="single"/>
        </w:rPr>
        <w:t>:</w:t>
      </w:r>
    </w:p>
    <w:p w14:paraId="666E1B9B" w14:textId="77777777" w:rsidR="0068036A" w:rsidRPr="005C73BD" w:rsidRDefault="0068036A" w:rsidP="0068036A">
      <w:pPr>
        <w:pStyle w:val="a3"/>
        <w:numPr>
          <w:ilvl w:val="0"/>
          <w:numId w:val="5"/>
        </w:numPr>
        <w:rPr>
          <w:lang w:val="en-US"/>
        </w:rPr>
      </w:pPr>
      <w:r w:rsidRPr="005C73BD">
        <w:t xml:space="preserve">Код в списке – </w:t>
      </w:r>
      <w:r w:rsidRPr="005C73BD">
        <w:rPr>
          <w:lang w:val="en-US"/>
        </w:rPr>
        <w:t>S</w:t>
      </w:r>
      <w:r w:rsidRPr="005C73BD">
        <w:t>000346</w:t>
      </w:r>
    </w:p>
    <w:p w14:paraId="666E1B9C" w14:textId="77777777" w:rsidR="0068036A" w:rsidRPr="005C73BD" w:rsidRDefault="0068036A" w:rsidP="0068036A">
      <w:pPr>
        <w:pStyle w:val="a3"/>
        <w:numPr>
          <w:ilvl w:val="0"/>
          <w:numId w:val="5"/>
        </w:numPr>
        <w:rPr>
          <w:lang w:val="en-US"/>
        </w:rPr>
      </w:pPr>
      <w:r w:rsidRPr="005C73BD">
        <w:t xml:space="preserve">Код клиента - </w:t>
      </w:r>
      <w:r w:rsidRPr="005C73BD">
        <w:rPr>
          <w:lang w:val="en-US"/>
        </w:rPr>
        <w:t>SL</w:t>
      </w:r>
      <w:r w:rsidRPr="005C73BD">
        <w:t>000346</w:t>
      </w:r>
    </w:p>
    <w:p w14:paraId="666E1B9D" w14:textId="77777777" w:rsidR="0068036A" w:rsidRPr="005C73BD" w:rsidRDefault="0068036A" w:rsidP="0068036A">
      <w:pPr>
        <w:pStyle w:val="a3"/>
        <w:numPr>
          <w:ilvl w:val="0"/>
          <w:numId w:val="5"/>
        </w:numPr>
        <w:rPr>
          <w:lang w:val="en-US"/>
        </w:rPr>
      </w:pPr>
      <w:r w:rsidRPr="005C73BD">
        <w:t xml:space="preserve">Тип </w:t>
      </w:r>
      <w:r w:rsidR="00E6628B" w:rsidRPr="005C73BD">
        <w:t xml:space="preserve">лица </w:t>
      </w:r>
      <w:r w:rsidRPr="005C73BD">
        <w:t>– учредитель управления</w:t>
      </w:r>
    </w:p>
    <w:p w14:paraId="666E1B9E" w14:textId="77777777" w:rsidR="0068036A" w:rsidRPr="005C73BD" w:rsidRDefault="0068036A" w:rsidP="0068036A">
      <w:pPr>
        <w:pStyle w:val="a3"/>
        <w:numPr>
          <w:ilvl w:val="0"/>
          <w:numId w:val="5"/>
        </w:numPr>
      </w:pPr>
      <w:r w:rsidRPr="005C73BD">
        <w:t>Название – Person Beneficiary</w:t>
      </w:r>
    </w:p>
    <w:p w14:paraId="666E1B9F" w14:textId="77777777" w:rsidR="0068036A" w:rsidRPr="005C73BD" w:rsidRDefault="0068036A" w:rsidP="0068036A">
      <w:pPr>
        <w:pStyle w:val="a3"/>
        <w:numPr>
          <w:ilvl w:val="0"/>
          <w:numId w:val="5"/>
        </w:numPr>
        <w:rPr>
          <w:lang w:val="en-US"/>
        </w:rPr>
      </w:pPr>
      <w:r w:rsidRPr="005C73BD">
        <w:t>Адрес</w:t>
      </w:r>
      <w:r w:rsidRPr="005C73BD">
        <w:rPr>
          <w:lang w:val="en-US"/>
        </w:rPr>
        <w:t xml:space="preserve"> – George's Court33-77 Townsend Street Dublin 8, IRELAND</w:t>
      </w:r>
    </w:p>
    <w:p w14:paraId="666E1BA0" w14:textId="75173FD9" w:rsidR="0068036A" w:rsidRPr="005C73BD" w:rsidRDefault="0068036A" w:rsidP="00B838CD">
      <w:pPr>
        <w:pStyle w:val="a3"/>
        <w:numPr>
          <w:ilvl w:val="0"/>
          <w:numId w:val="5"/>
        </w:numPr>
      </w:pPr>
      <w:r w:rsidRPr="005C73BD">
        <w:t xml:space="preserve">Количество </w:t>
      </w:r>
      <w:r w:rsidR="006D3A99" w:rsidRPr="005C73BD">
        <w:t>цб</w:t>
      </w:r>
      <w:r w:rsidRPr="005C73BD">
        <w:t xml:space="preserve"> - </w:t>
      </w:r>
      <w:r w:rsidR="007D0E06" w:rsidRPr="005C73BD">
        <w:t>4</w:t>
      </w:r>
      <w:r w:rsidR="00B838CD" w:rsidRPr="005C73BD">
        <w:t xml:space="preserve">0 000 цб выпуска с </w:t>
      </w:r>
      <w:r w:rsidR="00B838CD" w:rsidRPr="005C73BD">
        <w:rPr>
          <w:lang w:val="en-US"/>
        </w:rPr>
        <w:t>ISIN</w:t>
      </w:r>
      <w:r w:rsidR="00B838CD" w:rsidRPr="005C73BD">
        <w:t xml:space="preserve"> </w:t>
      </w:r>
      <w:r w:rsidR="00B838CD" w:rsidRPr="005C73BD">
        <w:rPr>
          <w:lang w:val="en-US"/>
        </w:rPr>
        <w:t>RU</w:t>
      </w:r>
      <w:r w:rsidR="00B838CD" w:rsidRPr="005C73BD">
        <w:t>0001234567</w:t>
      </w:r>
    </w:p>
    <w:p w14:paraId="666E1BA1" w14:textId="77777777" w:rsidR="001A6800" w:rsidRPr="005C73BD" w:rsidRDefault="001A6800" w:rsidP="00865CA3"/>
    <w:p w14:paraId="666E1BA2" w14:textId="2F350245" w:rsidR="0068036A" w:rsidRPr="005C73BD" w:rsidRDefault="002024FB" w:rsidP="00425C65">
      <w:pPr>
        <w:pStyle w:val="2"/>
      </w:pPr>
      <w:bookmarkStart w:id="21" w:name="_Toc31290991"/>
      <w:bookmarkStart w:id="22" w:name="_Toc32939064"/>
      <w:r w:rsidRPr="005C73BD">
        <w:t xml:space="preserve">Положительный </w:t>
      </w:r>
      <w:r w:rsidR="00681028" w:rsidRPr="005C73BD">
        <w:t>С</w:t>
      </w:r>
      <w:r w:rsidR="00ED6E38" w:rsidRPr="005C73BD">
        <w:t xml:space="preserve">татус обработки </w:t>
      </w:r>
      <w:r w:rsidR="00D70F65" w:rsidRPr="005C73BD">
        <w:t xml:space="preserve">всего </w:t>
      </w:r>
      <w:r w:rsidR="00ED6E38" w:rsidRPr="005C73BD">
        <w:t>списка клиенту.</w:t>
      </w:r>
      <w:bookmarkEnd w:id="21"/>
      <w:bookmarkEnd w:id="22"/>
    </w:p>
    <w:p w14:paraId="6A048C97" w14:textId="77777777" w:rsidR="00D03A6B" w:rsidRPr="005C73BD" w:rsidRDefault="00D03A6B" w:rsidP="000964D2">
      <w:pPr>
        <w:rPr>
          <w:lang w:eastAsia="ru-RU"/>
        </w:rPr>
      </w:pPr>
      <w:r w:rsidRPr="005C73BD">
        <w:rPr>
          <w:b/>
          <w:i/>
        </w:rPr>
        <w:t>Пример xml -</w:t>
      </w:r>
      <w:r w:rsidRPr="005C73BD">
        <w:rPr>
          <w:lang w:eastAsia="ru-RU"/>
        </w:rPr>
        <w:t xml:space="preserve"> </w:t>
      </w:r>
      <w:hyperlink r:id="rId17" w:history="1">
        <w:r w:rsidR="00ED6E38" w:rsidRPr="005C73BD">
          <w:rPr>
            <w:rStyle w:val="af6"/>
            <w:lang w:eastAsia="ru-RU"/>
          </w:rPr>
          <w:t>СтатусПоложительныйКлиентуОтНРД.xml</w:t>
        </w:r>
      </w:hyperlink>
    </w:p>
    <w:p w14:paraId="666E1BA3" w14:textId="49E3ABF9" w:rsidR="007D0E06" w:rsidRPr="005C73BD" w:rsidRDefault="007D0E06" w:rsidP="00432BB9">
      <w:pPr>
        <w:jc w:val="both"/>
      </w:pPr>
      <w:r w:rsidRPr="005C73BD">
        <w:t xml:space="preserve">НРД </w:t>
      </w:r>
      <w:r w:rsidR="005B5CE2" w:rsidRPr="005C73BD">
        <w:t xml:space="preserve">10.08.2017 </w:t>
      </w:r>
      <w:r w:rsidRPr="005C73BD">
        <w:t>направляет АО «Первый Брокер» Статус обработки списка (</w:t>
      </w:r>
      <w:r w:rsidR="00155B2E" w:rsidRPr="005C73BD">
        <w:t>Общий</w:t>
      </w:r>
      <w:r w:rsidRPr="005C73BD">
        <w:t>).</w:t>
      </w:r>
      <w:r w:rsidR="006A550C" w:rsidRPr="005C73BD">
        <w:t xml:space="preserve"> Все проверки пройдены. Статус положительный.</w:t>
      </w:r>
    </w:p>
    <w:p w14:paraId="49019475" w14:textId="474C9F5B" w:rsidR="00155B2E" w:rsidRPr="005C73BD" w:rsidRDefault="00C667B9" w:rsidP="00155B2E">
      <w:pPr>
        <w:jc w:val="both"/>
      </w:pPr>
      <w:r w:rsidRPr="005C73BD">
        <w:t>НРД т</w:t>
      </w:r>
      <w:r w:rsidR="00155B2E" w:rsidRPr="005C73BD">
        <w:t>акже направляет Статус обработки списка (Протокол ошибок). Статус по каждому клиенту положительный. Пример Протокола ошибок рассмотрен в п.3.2.</w:t>
      </w:r>
    </w:p>
    <w:p w14:paraId="69AA29D6" w14:textId="4013E09E" w:rsidR="00155B2E" w:rsidRPr="005C73BD" w:rsidRDefault="00155B2E" w:rsidP="00432BB9">
      <w:pPr>
        <w:jc w:val="both"/>
      </w:pPr>
    </w:p>
    <w:p w14:paraId="666E1BA5" w14:textId="227160C5" w:rsidR="007D0E06" w:rsidRPr="005C73BD" w:rsidRDefault="00CF7CA8" w:rsidP="00425C65">
      <w:pPr>
        <w:pStyle w:val="2"/>
      </w:pPr>
      <w:bookmarkStart w:id="23" w:name="_Toc31290992"/>
      <w:bookmarkStart w:id="24" w:name="_Toc32939065"/>
      <w:r w:rsidRPr="005C73BD">
        <w:t>Раскрытие НРД Регистратору</w:t>
      </w:r>
      <w:r w:rsidR="007D0E06" w:rsidRPr="005C73BD">
        <w:t>.</w:t>
      </w:r>
      <w:bookmarkEnd w:id="23"/>
      <w:bookmarkEnd w:id="24"/>
    </w:p>
    <w:p w14:paraId="4995EB02" w14:textId="77777777" w:rsidR="00D03A6B" w:rsidRPr="005C73BD" w:rsidRDefault="00D03A6B" w:rsidP="000964D2">
      <w:pPr>
        <w:rPr>
          <w:lang w:eastAsia="ru-RU"/>
        </w:rPr>
      </w:pPr>
      <w:r w:rsidRPr="005C73BD">
        <w:rPr>
          <w:b/>
          <w:i/>
        </w:rPr>
        <w:t>Пример xml -</w:t>
      </w:r>
      <w:r w:rsidRPr="005C73BD">
        <w:rPr>
          <w:lang w:eastAsia="ru-RU"/>
        </w:rPr>
        <w:t xml:space="preserve"> </w:t>
      </w:r>
      <w:hyperlink r:id="rId18" w:history="1">
        <w:r w:rsidR="0078799B" w:rsidRPr="005C73BD">
          <w:rPr>
            <w:rStyle w:val="af6"/>
            <w:lang w:eastAsia="ru-RU"/>
          </w:rPr>
          <w:t>РаскрытиеНРДРегистратору.xml</w:t>
        </w:r>
      </w:hyperlink>
    </w:p>
    <w:p w14:paraId="666E1BA6" w14:textId="01CD762E" w:rsidR="007D0E06" w:rsidRPr="005C73BD" w:rsidRDefault="009748D0" w:rsidP="009748D0">
      <w:pPr>
        <w:jc w:val="both"/>
      </w:pPr>
      <w:r w:rsidRPr="005C73BD">
        <w:t>В ответ на поступившее требование (</w:t>
      </w:r>
      <w:r w:rsidRPr="005C73BD">
        <w:rPr>
          <w:noProof/>
          <w:lang w:eastAsia="ru-RU"/>
        </w:rPr>
        <w:t xml:space="preserve">Исх. номер запроса регистратора Р12345 от 01.08.2017) НРД </w:t>
      </w:r>
      <w:r w:rsidR="005B5CE2" w:rsidRPr="005C73BD">
        <w:t xml:space="preserve">17.08.2017 </w:t>
      </w:r>
      <w:r w:rsidRPr="005C73BD">
        <w:t>направляет Регистратору АО «РеестроДержатель» информацию о лице, осуществляющем права по ценным бум</w:t>
      </w:r>
      <w:r w:rsidR="006A550C" w:rsidRPr="005C73BD">
        <w:t>агам – Управляющей Компании «</w:t>
      </w:r>
      <w:r w:rsidR="00E73838" w:rsidRPr="005C73BD">
        <w:rPr>
          <w:lang w:val="en-US"/>
        </w:rPr>
        <w:t>Trust</w:t>
      </w:r>
      <w:r w:rsidR="00E73838" w:rsidRPr="005C73BD">
        <w:t xml:space="preserve"> </w:t>
      </w:r>
      <w:r w:rsidRPr="005C73BD">
        <w:t>One» (1-ый уровень) и о лицах, в интересах которых компания «</w:t>
      </w:r>
      <w:r w:rsidR="00E73838" w:rsidRPr="005C73BD">
        <w:rPr>
          <w:lang w:val="en-US"/>
        </w:rPr>
        <w:t>Trust</w:t>
      </w:r>
      <w:r w:rsidRPr="005C73BD">
        <w:t xml:space="preserve"> One» осуществляет права по ценным бумагам (2-ой уровень): Иностранной Организации Organisation</w:t>
      </w:r>
      <w:r w:rsidR="00E73838" w:rsidRPr="005C73BD">
        <w:t>1</w:t>
      </w:r>
      <w:r w:rsidRPr="005C73BD">
        <w:t xml:space="preserve"> и Иностранном Физическом лице Person Beneficiary.</w:t>
      </w:r>
    </w:p>
    <w:p w14:paraId="327E15A2" w14:textId="2B6D18C1" w:rsidR="00100A60" w:rsidRPr="005C73BD" w:rsidRDefault="00223044" w:rsidP="009748D0">
      <w:pPr>
        <w:jc w:val="both"/>
        <w:rPr>
          <w:i/>
        </w:rPr>
      </w:pPr>
      <w:r w:rsidRPr="005C73BD">
        <w:rPr>
          <w:i/>
        </w:rPr>
        <w:t>Поскольку</w:t>
      </w:r>
      <w:r w:rsidR="00E73838" w:rsidRPr="005C73BD">
        <w:rPr>
          <w:i/>
        </w:rPr>
        <w:t xml:space="preserve"> депонент НРД</w:t>
      </w:r>
      <w:r w:rsidR="00C667B9" w:rsidRPr="005C73BD">
        <w:rPr>
          <w:i/>
        </w:rPr>
        <w:t xml:space="preserve"> </w:t>
      </w:r>
      <w:r w:rsidRPr="005C73BD">
        <w:rPr>
          <w:i/>
        </w:rPr>
        <w:t>депозитарий АО «Первый Брокер»</w:t>
      </w:r>
      <w:r w:rsidR="00E73838" w:rsidRPr="005C73BD">
        <w:rPr>
          <w:i/>
        </w:rPr>
        <w:t xml:space="preserve"> -</w:t>
      </w:r>
      <w:r w:rsidRPr="005C73BD">
        <w:rPr>
          <w:i/>
        </w:rPr>
        <w:t xml:space="preserve"> предоставил информацию об Управляющей Компании «Trust One» (1-ый уровень) в отношении всего количества ценных бумаг, </w:t>
      </w:r>
      <w:r w:rsidR="008778A9" w:rsidRPr="005C73BD">
        <w:rPr>
          <w:i/>
        </w:rPr>
        <w:t>у</w:t>
      </w:r>
      <w:r w:rsidR="00C667B9" w:rsidRPr="005C73BD">
        <w:rPr>
          <w:i/>
        </w:rPr>
        <w:t>ч</w:t>
      </w:r>
      <w:r w:rsidR="008778A9" w:rsidRPr="005C73BD">
        <w:rPr>
          <w:i/>
        </w:rPr>
        <w:t>итывающихся</w:t>
      </w:r>
      <w:r w:rsidRPr="005C73BD">
        <w:rPr>
          <w:i/>
        </w:rPr>
        <w:t xml:space="preserve"> на счете АО «Первый Брокер» в НРД, </w:t>
      </w:r>
      <w:r w:rsidR="00E73838" w:rsidRPr="005C73BD">
        <w:rPr>
          <w:i/>
        </w:rPr>
        <w:t>информация о самом депозитарии АО «Первый Брокер» в списке, предоставляемом регистратору, отсутст</w:t>
      </w:r>
      <w:r w:rsidR="00100A60" w:rsidRPr="005C73BD">
        <w:rPr>
          <w:i/>
        </w:rPr>
        <w:t>вует</w:t>
      </w:r>
      <w:r w:rsidR="00C667B9" w:rsidRPr="005C73BD">
        <w:rPr>
          <w:i/>
        </w:rPr>
        <w:t>.</w:t>
      </w:r>
    </w:p>
    <w:p w14:paraId="60BBC347" w14:textId="77777777" w:rsidR="0078799B" w:rsidRPr="005C73BD" w:rsidRDefault="0078799B" w:rsidP="0078799B">
      <w:pPr>
        <w:pStyle w:val="2"/>
      </w:pPr>
      <w:bookmarkStart w:id="25" w:name="_Toc32939066"/>
      <w:r w:rsidRPr="005C73BD">
        <w:t>Раскрытие НРД Регистратору с указанием нераскрывшегося депонента.</w:t>
      </w:r>
      <w:bookmarkEnd w:id="25"/>
    </w:p>
    <w:p w14:paraId="1E3F614C" w14:textId="77777777" w:rsidR="0078799B" w:rsidRPr="005C73BD" w:rsidRDefault="0078799B" w:rsidP="0078799B">
      <w:pPr>
        <w:rPr>
          <w:lang w:eastAsia="ru-RU"/>
        </w:rPr>
      </w:pPr>
      <w:r w:rsidRPr="005C73BD">
        <w:rPr>
          <w:b/>
          <w:i/>
        </w:rPr>
        <w:t>Пример xml -</w:t>
      </w:r>
      <w:r w:rsidRPr="005C73BD">
        <w:rPr>
          <w:lang w:eastAsia="ru-RU"/>
        </w:rPr>
        <w:t xml:space="preserve"> </w:t>
      </w:r>
      <w:hyperlink r:id="rId19" w:history="1">
        <w:r w:rsidRPr="005C73BD">
          <w:rPr>
            <w:rStyle w:val="af6"/>
            <w:lang w:eastAsia="ru-RU"/>
          </w:rPr>
          <w:t>РаскрытиеНРДРегистратору.xml</w:t>
        </w:r>
      </w:hyperlink>
    </w:p>
    <w:p w14:paraId="008466AC" w14:textId="138BFC42" w:rsidR="0078799B" w:rsidRPr="005C73BD" w:rsidRDefault="0078799B" w:rsidP="0078799B">
      <w:pPr>
        <w:jc w:val="both"/>
      </w:pPr>
      <w:r w:rsidRPr="005C73BD">
        <w:t>В ответ на поступившее требование (</w:t>
      </w:r>
      <w:r w:rsidRPr="005C73BD">
        <w:rPr>
          <w:noProof/>
          <w:lang w:eastAsia="ru-RU"/>
        </w:rPr>
        <w:t xml:space="preserve">Исх. номер запроса регистратора Р12345 от 01.08.2017) НРД </w:t>
      </w:r>
      <w:r w:rsidRPr="005C73BD">
        <w:t>17.08.2017 направляет Регистратору АО «РеестроДержатель» информацию о лице, осуществляющем права по ценным бумагам – Управляющей Компании «</w:t>
      </w:r>
      <w:r w:rsidRPr="005C73BD">
        <w:rPr>
          <w:lang w:val="en-US"/>
        </w:rPr>
        <w:t>Trust</w:t>
      </w:r>
      <w:r w:rsidRPr="005C73BD">
        <w:t xml:space="preserve"> One» (1-ый уровень) и о лицах, в интересах которых компания «</w:t>
      </w:r>
      <w:r w:rsidRPr="005C73BD">
        <w:rPr>
          <w:lang w:val="en-US"/>
        </w:rPr>
        <w:t>Trust</w:t>
      </w:r>
      <w:r w:rsidRPr="005C73BD">
        <w:t xml:space="preserve"> One» осуществляет права по </w:t>
      </w:r>
      <w:r w:rsidR="002D417F">
        <w:t xml:space="preserve">ценным бумагам (2-ой уровень): </w:t>
      </w:r>
      <w:r w:rsidRPr="005C73BD">
        <w:t>Иностранной Организации Organisation 1 и Иностранном Физическом лице Person Beneficiary.</w:t>
      </w:r>
    </w:p>
    <w:p w14:paraId="72638197" w14:textId="77777777" w:rsidR="0078799B" w:rsidRPr="005C73BD" w:rsidRDefault="0078799B" w:rsidP="0078799B">
      <w:pPr>
        <w:jc w:val="both"/>
      </w:pPr>
      <w:r w:rsidRPr="005C73BD">
        <w:t xml:space="preserve">Отличие от предыдущего примера в п.1.6.: </w:t>
      </w:r>
    </w:p>
    <w:p w14:paraId="6E6F6508" w14:textId="77777777" w:rsidR="0078799B" w:rsidRPr="005C73BD" w:rsidRDefault="0078799B" w:rsidP="0078799B">
      <w:pPr>
        <w:pStyle w:val="a3"/>
        <w:numPr>
          <w:ilvl w:val="0"/>
          <w:numId w:val="13"/>
        </w:numPr>
        <w:jc w:val="both"/>
        <w:rPr>
          <w:i/>
          <w:noProof/>
          <w:lang w:eastAsia="ru-RU"/>
        </w:rPr>
      </w:pPr>
      <w:r w:rsidRPr="005C73BD">
        <w:rPr>
          <w:i/>
          <w:noProof/>
          <w:lang w:eastAsia="ru-RU"/>
        </w:rPr>
        <w:t>На лицевом счете НРД в реестре учитывается:</w:t>
      </w:r>
    </w:p>
    <w:p w14:paraId="4283CDEE" w14:textId="680FB4F5" w:rsidR="0078799B" w:rsidRPr="005C73BD" w:rsidRDefault="002D417F" w:rsidP="0078799B">
      <w:pPr>
        <w:pStyle w:val="a3"/>
        <w:numPr>
          <w:ilvl w:val="0"/>
          <w:numId w:val="14"/>
        </w:numPr>
        <w:jc w:val="both"/>
        <w:rPr>
          <w:i/>
        </w:rPr>
      </w:pPr>
      <w:r>
        <w:rPr>
          <w:i/>
        </w:rPr>
        <w:lastRenderedPageBreak/>
        <w:t>180 000 цб выпуска</w:t>
      </w:r>
      <w:r w:rsidR="0078799B" w:rsidRPr="005C73BD">
        <w:rPr>
          <w:i/>
        </w:rPr>
        <w:t xml:space="preserve"> а</w:t>
      </w:r>
      <w:r>
        <w:rPr>
          <w:i/>
        </w:rPr>
        <w:t xml:space="preserve">кций обыкновенных </w:t>
      </w:r>
      <w:r w:rsidR="0078799B" w:rsidRPr="005C73BD">
        <w:rPr>
          <w:i/>
          <w:lang w:val="en-US"/>
        </w:rPr>
        <w:t>ISIN</w:t>
      </w:r>
      <w:r w:rsidR="0078799B" w:rsidRPr="005C73BD">
        <w:rPr>
          <w:i/>
        </w:rPr>
        <w:t xml:space="preserve"> RU0001234567 </w:t>
      </w:r>
    </w:p>
    <w:p w14:paraId="557FFE33" w14:textId="77777777" w:rsidR="0078799B" w:rsidRPr="005C73BD" w:rsidRDefault="0078799B" w:rsidP="0078799B">
      <w:pPr>
        <w:pStyle w:val="a3"/>
        <w:numPr>
          <w:ilvl w:val="0"/>
          <w:numId w:val="14"/>
        </w:numPr>
        <w:jc w:val="both"/>
      </w:pPr>
      <w:r w:rsidRPr="005C73BD">
        <w:rPr>
          <w:i/>
        </w:rPr>
        <w:t>20 000 цб выпуска акций привилегированных ISIN RU0001234568</w:t>
      </w:r>
    </w:p>
    <w:p w14:paraId="2A47C318" w14:textId="77777777" w:rsidR="0078799B" w:rsidRPr="005C73BD" w:rsidRDefault="0078799B" w:rsidP="00602F66">
      <w:pPr>
        <w:pStyle w:val="a3"/>
        <w:ind w:left="1800"/>
        <w:jc w:val="both"/>
        <w:rPr>
          <w:i/>
        </w:rPr>
      </w:pPr>
      <w:r w:rsidRPr="005C73BD">
        <w:rPr>
          <w:i/>
        </w:rPr>
        <w:t>Из них:</w:t>
      </w:r>
    </w:p>
    <w:p w14:paraId="1E143E05" w14:textId="715118AD" w:rsidR="0078799B" w:rsidRPr="005C73BD" w:rsidRDefault="002D417F" w:rsidP="0078799B">
      <w:pPr>
        <w:pStyle w:val="a3"/>
        <w:numPr>
          <w:ilvl w:val="0"/>
          <w:numId w:val="13"/>
        </w:numPr>
        <w:ind w:left="2552"/>
        <w:jc w:val="both"/>
      </w:pPr>
      <w:r>
        <w:t xml:space="preserve">90 000 цб выпуска акций обыкновенных </w:t>
      </w:r>
      <w:r w:rsidR="0078799B" w:rsidRPr="005C73BD">
        <w:t xml:space="preserve">ISIN RU0001234567 на счете </w:t>
      </w:r>
      <w:r w:rsidR="0078799B" w:rsidRPr="005C73BD">
        <w:rPr>
          <w:i/>
        </w:rPr>
        <w:t xml:space="preserve">АО «Первый Брокер» </w:t>
      </w:r>
    </w:p>
    <w:p w14:paraId="099C188A" w14:textId="04B3739B" w:rsidR="0078799B" w:rsidRPr="005C73BD" w:rsidRDefault="002D417F" w:rsidP="0078799B">
      <w:pPr>
        <w:pStyle w:val="a3"/>
        <w:numPr>
          <w:ilvl w:val="0"/>
          <w:numId w:val="13"/>
        </w:numPr>
        <w:ind w:left="2552"/>
        <w:jc w:val="both"/>
      </w:pPr>
      <w:r>
        <w:t xml:space="preserve">90 000 цб выпуска </w:t>
      </w:r>
      <w:r w:rsidR="0078799B" w:rsidRPr="005C73BD">
        <w:t xml:space="preserve">акций обыкновенных ISIN RU0001234567 на счете </w:t>
      </w:r>
      <w:r w:rsidR="0078799B" w:rsidRPr="005C73BD">
        <w:rPr>
          <w:i/>
        </w:rPr>
        <w:t xml:space="preserve">АО «Третий Брокер» </w:t>
      </w:r>
    </w:p>
    <w:p w14:paraId="44662DFD" w14:textId="77777777" w:rsidR="0078799B" w:rsidRPr="005C73BD" w:rsidRDefault="0078799B" w:rsidP="00602F66">
      <w:pPr>
        <w:pStyle w:val="a3"/>
        <w:numPr>
          <w:ilvl w:val="0"/>
          <w:numId w:val="13"/>
        </w:numPr>
        <w:ind w:left="2552"/>
        <w:jc w:val="both"/>
      </w:pPr>
      <w:r w:rsidRPr="005C73BD">
        <w:t xml:space="preserve">10 000 цб выпуска акций привилегированных ISIN RU0001234568 на счете </w:t>
      </w:r>
      <w:r w:rsidRPr="005C73BD">
        <w:rPr>
          <w:i/>
        </w:rPr>
        <w:t>АО «Первый Брокер»</w:t>
      </w:r>
    </w:p>
    <w:p w14:paraId="1EFF242B" w14:textId="77777777" w:rsidR="0078799B" w:rsidRPr="005C73BD" w:rsidRDefault="0078799B" w:rsidP="00602F66">
      <w:pPr>
        <w:pStyle w:val="a3"/>
        <w:numPr>
          <w:ilvl w:val="0"/>
          <w:numId w:val="13"/>
        </w:numPr>
        <w:ind w:left="2552"/>
        <w:jc w:val="both"/>
      </w:pPr>
      <w:r w:rsidRPr="005C73BD">
        <w:t xml:space="preserve">10 000 цб выпуска акций привилегированных ISIN RU0001234568 на счете </w:t>
      </w:r>
      <w:r w:rsidRPr="005C73BD">
        <w:rPr>
          <w:i/>
        </w:rPr>
        <w:t>АО «Третий Брокер»</w:t>
      </w:r>
    </w:p>
    <w:p w14:paraId="3D1B569E" w14:textId="77777777" w:rsidR="0078799B" w:rsidRPr="005C73BD" w:rsidRDefault="0078799B" w:rsidP="0078799B">
      <w:pPr>
        <w:jc w:val="both"/>
        <w:rPr>
          <w:i/>
        </w:rPr>
      </w:pPr>
      <w:r w:rsidRPr="005C73BD">
        <w:rPr>
          <w:i/>
        </w:rPr>
        <w:t>Поскольку депонент НРД:</w:t>
      </w:r>
    </w:p>
    <w:p w14:paraId="5CD6D2CC" w14:textId="77777777" w:rsidR="0078799B" w:rsidRPr="005C73BD" w:rsidRDefault="0078799B" w:rsidP="0078799B">
      <w:pPr>
        <w:jc w:val="both"/>
        <w:rPr>
          <w:i/>
        </w:rPr>
      </w:pPr>
      <w:r w:rsidRPr="005C73BD">
        <w:rPr>
          <w:i/>
        </w:rPr>
        <w:t xml:space="preserve"> - депозитарий АО «Первый Брокер» - предоставил информацию об Управляющей Компании «Trust One» (1-ый уровень) в отношении всего количества ценных бумаг, упитывающихся на счете АО «Первый Брокер» в НРД, информация о самом депозитарии АО «Первый Брокер» в списке, предоставляемом регистратору, отсутствует;</w:t>
      </w:r>
    </w:p>
    <w:p w14:paraId="3861CF6D" w14:textId="77777777" w:rsidR="0078799B" w:rsidRPr="005C73BD" w:rsidRDefault="0078799B" w:rsidP="0078799B">
      <w:pPr>
        <w:jc w:val="both"/>
        <w:rPr>
          <w:i/>
        </w:rPr>
      </w:pPr>
      <w:r w:rsidRPr="005C73BD">
        <w:rPr>
          <w:i/>
        </w:rPr>
        <w:t>- депозитарий АО «Третий Брокер» - не предоставил информацию, он будет в списке показан как депонент НРД.</w:t>
      </w:r>
    </w:p>
    <w:p w14:paraId="4B530688" w14:textId="77777777" w:rsidR="00100A60" w:rsidRPr="005C73BD" w:rsidRDefault="00100A60" w:rsidP="009748D0">
      <w:pPr>
        <w:jc w:val="both"/>
        <w:rPr>
          <w:i/>
        </w:rPr>
      </w:pPr>
    </w:p>
    <w:p w14:paraId="22836E5B" w14:textId="44DF2453" w:rsidR="00425C65" w:rsidRPr="005C73BD" w:rsidRDefault="00425C65">
      <w:r w:rsidRPr="005C73BD">
        <w:br w:type="page"/>
      </w:r>
    </w:p>
    <w:p w14:paraId="3F816376" w14:textId="5B7732FF" w:rsidR="00B917CB" w:rsidRPr="005C73BD" w:rsidRDefault="00425C65" w:rsidP="00425C65">
      <w:pPr>
        <w:pStyle w:val="1"/>
      </w:pPr>
      <w:bookmarkStart w:id="26" w:name="_Toc31290993"/>
      <w:bookmarkStart w:id="27" w:name="_Toc32939067"/>
      <w:r w:rsidRPr="005C73BD">
        <w:lastRenderedPageBreak/>
        <w:t>Каскадное прохождение списка</w:t>
      </w:r>
      <w:bookmarkEnd w:id="26"/>
      <w:bookmarkEnd w:id="27"/>
    </w:p>
    <w:p w14:paraId="15748F8C" w14:textId="77777777" w:rsidR="00425C65" w:rsidRPr="005C73BD" w:rsidRDefault="00425C65" w:rsidP="00425C65">
      <w:pPr>
        <w:pStyle w:val="2"/>
      </w:pPr>
      <w:bookmarkStart w:id="28" w:name="_Toc31290994"/>
      <w:bookmarkStart w:id="29" w:name="_Toc32939068"/>
      <w:r w:rsidRPr="005C73BD">
        <w:rPr>
          <w:noProof/>
          <w:lang w:eastAsia="ru-RU"/>
        </w:rPr>
        <w:t>Общая схема процесса прохождения списка по каскаду</w:t>
      </w:r>
      <w:bookmarkEnd w:id="28"/>
      <w:bookmarkEnd w:id="29"/>
    </w:p>
    <w:p w14:paraId="33B3A156" w14:textId="77777777" w:rsidR="00425C65" w:rsidRPr="005C73BD" w:rsidRDefault="00425C65" w:rsidP="00425C65"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96" behindDoc="0" locked="0" layoutInCell="1" allowOverlap="1" wp14:anchorId="7451AB89" wp14:editId="7C2E98BB">
                <wp:simplePos x="0" y="0"/>
                <wp:positionH relativeFrom="column">
                  <wp:posOffset>3236595</wp:posOffset>
                </wp:positionH>
                <wp:positionV relativeFrom="paragraph">
                  <wp:posOffset>224790</wp:posOffset>
                </wp:positionV>
                <wp:extent cx="361315" cy="258445"/>
                <wp:effectExtent l="0" t="0" r="19685" b="2730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15" cy="2584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4D2F401" w14:textId="77777777" w:rsidR="00123E49" w:rsidRPr="002761F8" w:rsidRDefault="00123E49" w:rsidP="00425C6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51AB89" id="Прямоугольник 4" o:spid="_x0000_s1040" style="position:absolute;margin-left:254.85pt;margin-top:17.7pt;width:28.45pt;height:20.35pt;z-index:251658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" fillcolor="window" strokecolor="window" strokeweight="1pt">
                <v:textbox>
                  <w:txbxContent>
                    <w:p w14:paraId="54D2F401" w14:textId="77777777" w:rsidR="00123E49" w:rsidRPr="002761F8" w:rsidRDefault="00123E49" w:rsidP="00425C6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22A648C7" wp14:editId="6042C418">
                <wp:simplePos x="0" y="0"/>
                <wp:positionH relativeFrom="column">
                  <wp:posOffset>2112010</wp:posOffset>
                </wp:positionH>
                <wp:positionV relativeFrom="paragraph">
                  <wp:posOffset>219075</wp:posOffset>
                </wp:positionV>
                <wp:extent cx="361315" cy="279400"/>
                <wp:effectExtent l="0" t="0" r="19685" b="2540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15" cy="279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89E2E9" w14:textId="77777777" w:rsidR="00123E49" w:rsidRPr="002761F8" w:rsidRDefault="00123E49" w:rsidP="00425C6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A648C7" id="Прямоугольник 5" o:spid="_x0000_s1041" style="position:absolute;margin-left:166.3pt;margin-top:17.25pt;width:28.45pt;height:22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" fillcolor="window" strokecolor="window" strokeweight="1pt">
                <v:textbox>
                  <w:txbxContent>
                    <w:p w14:paraId="4489E2E9" w14:textId="77777777" w:rsidR="00123E49" w:rsidRPr="002761F8" w:rsidRDefault="00123E49" w:rsidP="00425C6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03" behindDoc="0" locked="0" layoutInCell="1" allowOverlap="1" wp14:anchorId="7C69C9B2" wp14:editId="016BB0F9">
                <wp:simplePos x="0" y="0"/>
                <wp:positionH relativeFrom="column">
                  <wp:posOffset>4633595</wp:posOffset>
                </wp:positionH>
                <wp:positionV relativeFrom="paragraph">
                  <wp:posOffset>234950</wp:posOffset>
                </wp:positionV>
                <wp:extent cx="347980" cy="258445"/>
                <wp:effectExtent l="0" t="0" r="13970" b="2730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980" cy="2584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12A831" w14:textId="77777777" w:rsidR="00123E49" w:rsidRPr="002761F8" w:rsidRDefault="00123E49" w:rsidP="00425C6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69C9B2" id="Прямоугольник 6" o:spid="_x0000_s1042" style="position:absolute;margin-left:364.85pt;margin-top:18.5pt;width:27.4pt;height:20.35pt;z-index:251658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" fillcolor="window" strokecolor="window" strokeweight="1pt">
                <v:textbox>
                  <w:txbxContent>
                    <w:p w14:paraId="4D12A831" w14:textId="77777777" w:rsidR="00123E49" w:rsidRPr="002761F8" w:rsidRDefault="00123E49" w:rsidP="00425C6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07" behindDoc="0" locked="0" layoutInCell="1" allowOverlap="1" wp14:anchorId="1B70E4F3" wp14:editId="550C035D">
                <wp:simplePos x="0" y="0"/>
                <wp:positionH relativeFrom="column">
                  <wp:posOffset>4493260</wp:posOffset>
                </wp:positionH>
                <wp:positionV relativeFrom="paragraph">
                  <wp:posOffset>445135</wp:posOffset>
                </wp:positionV>
                <wp:extent cx="599440" cy="0"/>
                <wp:effectExtent l="38100" t="76200" r="0" b="11430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4C1AF" id="Прямая со стрелкой 11" o:spid="_x0000_s1026" type="#_x0000_t32" style="position:absolute;margin-left:353.8pt;margin-top:35.05pt;width:47.2pt;height:0;flip:x;z-index:25165830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" strokecolor="#843c0c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658300" behindDoc="0" locked="0" layoutInCell="1" allowOverlap="1" wp14:anchorId="48E9D7E5" wp14:editId="4E0C4AE6">
                <wp:simplePos x="0" y="0"/>
                <wp:positionH relativeFrom="column">
                  <wp:posOffset>3108325</wp:posOffset>
                </wp:positionH>
                <wp:positionV relativeFrom="paragraph">
                  <wp:posOffset>436245</wp:posOffset>
                </wp:positionV>
                <wp:extent cx="599440" cy="0"/>
                <wp:effectExtent l="38100" t="76200" r="0" b="11430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8FECE" id="Прямая со стрелкой 17" o:spid="_x0000_s1026" type="#_x0000_t32" style="position:absolute;margin-left:244.75pt;margin-top:34.35pt;width:47.2pt;height:0;flip:x;z-index:2516583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" strokecolor="#843c0c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658295" behindDoc="0" locked="0" layoutInCell="1" allowOverlap="1" wp14:anchorId="48A24A2C" wp14:editId="1504540D">
                <wp:simplePos x="0" y="0"/>
                <wp:positionH relativeFrom="column">
                  <wp:posOffset>833755</wp:posOffset>
                </wp:positionH>
                <wp:positionV relativeFrom="paragraph">
                  <wp:posOffset>436245</wp:posOffset>
                </wp:positionV>
                <wp:extent cx="599440" cy="0"/>
                <wp:effectExtent l="38100" t="76200" r="0" b="11430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E5774" id="Прямая со стрелкой 18" o:spid="_x0000_s1026" type="#_x0000_t32" style="position:absolute;margin-left:65.65pt;margin-top:34.35pt;width:47.2pt;height:0;flip:x;z-index:25165829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" strokecolor="#843c0c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658299" behindDoc="0" locked="0" layoutInCell="1" allowOverlap="1" wp14:anchorId="621936EF" wp14:editId="7C5D6236">
                <wp:simplePos x="0" y="0"/>
                <wp:positionH relativeFrom="column">
                  <wp:posOffset>1988820</wp:posOffset>
                </wp:positionH>
                <wp:positionV relativeFrom="paragraph">
                  <wp:posOffset>436245</wp:posOffset>
                </wp:positionV>
                <wp:extent cx="599440" cy="0"/>
                <wp:effectExtent l="38100" t="76200" r="0" b="11430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941A2" id="Прямая со стрелкой 19" o:spid="_x0000_s1026" type="#_x0000_t32" style="position:absolute;margin-left:156.6pt;margin-top:34.35pt;width:47.2pt;height:0;flip:x;z-index:25165829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" strokecolor="#843c0c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05" behindDoc="0" locked="0" layoutInCell="1" allowOverlap="1" wp14:anchorId="258DA755" wp14:editId="46592924">
                <wp:simplePos x="0" y="0"/>
                <wp:positionH relativeFrom="column">
                  <wp:posOffset>4439285</wp:posOffset>
                </wp:positionH>
                <wp:positionV relativeFrom="paragraph">
                  <wp:posOffset>248062</wp:posOffset>
                </wp:positionV>
                <wp:extent cx="681990" cy="0"/>
                <wp:effectExtent l="0" t="76200" r="22860" b="11430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C1EFF4" id="Прямая со стрелкой 20" o:spid="_x0000_s1026" type="#_x0000_t32" style="position:absolute;margin-left:349.55pt;margin-top:19.55pt;width:53.7pt;height:0;z-index:25165830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" strokecolor="#548235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lang w:eastAsia="ru-RU"/>
        </w:rPr>
        <w:drawing>
          <wp:anchor distT="0" distB="0" distL="114300" distR="114300" simplePos="0" relativeHeight="251658304" behindDoc="0" locked="0" layoutInCell="1" allowOverlap="1" wp14:anchorId="658C2BEF" wp14:editId="4D7E5234">
            <wp:simplePos x="0" y="0"/>
            <wp:positionH relativeFrom="column">
              <wp:posOffset>5179546</wp:posOffset>
            </wp:positionH>
            <wp:positionV relativeFrom="paragraph">
              <wp:posOffset>145353</wp:posOffset>
            </wp:positionV>
            <wp:extent cx="460375" cy="511810"/>
            <wp:effectExtent l="0" t="0" r="0" b="2540"/>
            <wp:wrapNone/>
            <wp:docPr id="66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73BD">
        <w:rPr>
          <w:noProof/>
          <w:lang w:eastAsia="ru-RU"/>
        </w:rPr>
        <w:drawing>
          <wp:anchor distT="0" distB="0" distL="114300" distR="114300" simplePos="0" relativeHeight="251658278" behindDoc="0" locked="0" layoutInCell="1" allowOverlap="1" wp14:anchorId="022481B1" wp14:editId="4D900CE3">
            <wp:simplePos x="0" y="0"/>
            <wp:positionH relativeFrom="column">
              <wp:posOffset>3964589</wp:posOffset>
            </wp:positionH>
            <wp:positionV relativeFrom="paragraph">
              <wp:posOffset>139700</wp:posOffset>
            </wp:positionV>
            <wp:extent cx="460375" cy="511810"/>
            <wp:effectExtent l="0" t="0" r="0" b="2540"/>
            <wp:wrapNone/>
            <wp:docPr id="67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90" behindDoc="0" locked="0" layoutInCell="1" allowOverlap="1" wp14:anchorId="2A4B330A" wp14:editId="21F1D78F">
                <wp:simplePos x="0" y="0"/>
                <wp:positionH relativeFrom="column">
                  <wp:posOffset>811530</wp:posOffset>
                </wp:positionH>
                <wp:positionV relativeFrom="paragraph">
                  <wp:posOffset>238760</wp:posOffset>
                </wp:positionV>
                <wp:extent cx="681990" cy="0"/>
                <wp:effectExtent l="0" t="76200" r="22860" b="11430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19F861" id="Прямая со стрелкой 21" o:spid="_x0000_s1026" type="#_x0000_t32" style="position:absolute;margin-left:63.9pt;margin-top:18.8pt;width:53.7pt;height:0;z-index:25165829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" strokecolor="#548235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55E74305" wp14:editId="2402E7E4">
                <wp:simplePos x="0" y="0"/>
                <wp:positionH relativeFrom="column">
                  <wp:posOffset>1951355</wp:posOffset>
                </wp:positionH>
                <wp:positionV relativeFrom="paragraph">
                  <wp:posOffset>238760</wp:posOffset>
                </wp:positionV>
                <wp:extent cx="681990" cy="0"/>
                <wp:effectExtent l="0" t="76200" r="22860" b="11430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9B47D0" id="Прямая со стрелкой 22" o:spid="_x0000_s1026" type="#_x0000_t32" style="position:absolute;margin-left:153.65pt;margin-top:18.8pt;width:53.7pt;height:0;z-index:2516582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" strokecolor="#548235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97" behindDoc="0" locked="0" layoutInCell="1" allowOverlap="1" wp14:anchorId="1E86DDD6" wp14:editId="36F92393">
                <wp:simplePos x="0" y="0"/>
                <wp:positionH relativeFrom="column">
                  <wp:posOffset>3054350</wp:posOffset>
                </wp:positionH>
                <wp:positionV relativeFrom="paragraph">
                  <wp:posOffset>239234</wp:posOffset>
                </wp:positionV>
                <wp:extent cx="681990" cy="0"/>
                <wp:effectExtent l="0" t="76200" r="22860" b="11430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F83E26" id="Прямая со стрелкой 23" o:spid="_x0000_s1026" type="#_x0000_t32" style="position:absolute;margin-left:240.5pt;margin-top:18.85pt;width:53.7pt;height:0;z-index:25165829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" strokecolor="#548235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lang w:eastAsia="ru-RU"/>
        </w:rPr>
        <w:drawing>
          <wp:anchor distT="0" distB="0" distL="114300" distR="114300" simplePos="0" relativeHeight="251658277" behindDoc="0" locked="0" layoutInCell="1" allowOverlap="1" wp14:anchorId="0ED68729" wp14:editId="570BF1AE">
            <wp:simplePos x="0" y="0"/>
            <wp:positionH relativeFrom="column">
              <wp:posOffset>2635250</wp:posOffset>
            </wp:positionH>
            <wp:positionV relativeFrom="paragraph">
              <wp:posOffset>139700</wp:posOffset>
            </wp:positionV>
            <wp:extent cx="460375" cy="511810"/>
            <wp:effectExtent l="0" t="0" r="0" b="2540"/>
            <wp:wrapNone/>
            <wp:docPr id="68" name="Picture 322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22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73BD">
        <w:rPr>
          <w:noProof/>
          <w:lang w:eastAsia="ru-RU"/>
        </w:rPr>
        <w:drawing>
          <wp:anchor distT="0" distB="0" distL="114300" distR="114300" simplePos="0" relativeHeight="251658276" behindDoc="0" locked="0" layoutInCell="1" allowOverlap="1" wp14:anchorId="00438C7D" wp14:editId="3A713695">
            <wp:simplePos x="0" y="0"/>
            <wp:positionH relativeFrom="column">
              <wp:posOffset>1532890</wp:posOffset>
            </wp:positionH>
            <wp:positionV relativeFrom="paragraph">
              <wp:posOffset>133350</wp:posOffset>
            </wp:positionV>
            <wp:extent cx="460375" cy="511810"/>
            <wp:effectExtent l="0" t="0" r="0" b="2540"/>
            <wp:wrapNone/>
            <wp:docPr id="69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73BD">
        <w:rPr>
          <w:noProof/>
          <w:lang w:eastAsia="ru-RU"/>
        </w:rPr>
        <w:drawing>
          <wp:anchor distT="0" distB="0" distL="114300" distR="114300" simplePos="0" relativeHeight="251658279" behindDoc="0" locked="0" layoutInCell="1" allowOverlap="1" wp14:anchorId="2447BB30" wp14:editId="6EE4E61E">
            <wp:simplePos x="0" y="0"/>
            <wp:positionH relativeFrom="column">
              <wp:posOffset>351790</wp:posOffset>
            </wp:positionH>
            <wp:positionV relativeFrom="paragraph">
              <wp:posOffset>133350</wp:posOffset>
            </wp:positionV>
            <wp:extent cx="460375" cy="511810"/>
            <wp:effectExtent l="0" t="0" r="0" b="2540"/>
            <wp:wrapNone/>
            <wp:docPr id="70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73BD">
        <w:rPr>
          <w:noProof/>
          <w:color w:val="0070C0"/>
          <w:lang w:eastAsia="ru-RU"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5E5D0A40" wp14:editId="325F351C">
                <wp:simplePos x="0" y="0"/>
                <wp:positionH relativeFrom="column">
                  <wp:posOffset>40005</wp:posOffset>
                </wp:positionH>
                <wp:positionV relativeFrom="paragraph">
                  <wp:posOffset>727710</wp:posOffset>
                </wp:positionV>
                <wp:extent cx="1148080" cy="588010"/>
                <wp:effectExtent l="0" t="0" r="0" b="0"/>
                <wp:wrapNone/>
                <wp:docPr id="24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080" cy="588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C24AFE" w14:textId="77777777" w:rsidR="00123E49" w:rsidRPr="00C110FF" w:rsidRDefault="00123E49" w:rsidP="00425C65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Эмитент</w:t>
                            </w:r>
                          </w:p>
                          <w:p w14:paraId="1FC3B1BD" w14:textId="77777777" w:rsidR="00123E49" w:rsidRPr="00603D32" w:rsidRDefault="00123E49" w:rsidP="00425C65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lang w:val="ru-RU"/>
                              </w:rPr>
                            </w:pP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eastAsia="ru-RU"/>
                              </w:rPr>
                              <w:t xml:space="preserve">ПАО </w:t>
                            </w: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val="ru-RU" w:eastAsia="ru-RU"/>
                              </w:rPr>
                              <w:t>«</w:t>
                            </w: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eastAsia="ru-RU"/>
                              </w:rPr>
                              <w:t>РосФосНитро</w:t>
                            </w: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val="ru-RU" w:eastAsia="ru-RU"/>
                              </w:rPr>
                              <w:t>»</w:t>
                            </w:r>
                          </w:p>
                          <w:p w14:paraId="318673BB" w14:textId="77777777" w:rsidR="00123E49" w:rsidRPr="003A22B8" w:rsidRDefault="00123E49" w:rsidP="00425C65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D0A40" id="_x0000_s1043" type="#_x0000_t202" style="position:absolute;margin-left:3.15pt;margin-top:57.3pt;width:90.4pt;height:46.3pt;z-index:2516582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" filled="f" stroked="f">
                <v:textbox>
                  <w:txbxContent>
                    <w:p w14:paraId="13C24AFE" w14:textId="77777777" w:rsidR="00123E49" w:rsidRPr="00C110FF" w:rsidRDefault="00123E49" w:rsidP="00425C65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Эмитент</w:t>
                      </w:r>
                    </w:p>
                    <w:p w14:paraId="1FC3B1BD" w14:textId="77777777" w:rsidR="00123E49" w:rsidRPr="00603D32" w:rsidRDefault="00123E49" w:rsidP="00425C65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lang w:val="ru-RU"/>
                        </w:rPr>
                      </w:pPr>
                      <w:r w:rsidRPr="00C110FF">
                        <w:rPr>
                          <w:noProof/>
                          <w:sz w:val="16"/>
                          <w:szCs w:val="16"/>
                          <w:lang w:eastAsia="ru-RU"/>
                        </w:rPr>
                        <w:t xml:space="preserve">ПАО </w:t>
                      </w:r>
                      <w:r w:rsidRPr="00C110FF">
                        <w:rPr>
                          <w:noProof/>
                          <w:sz w:val="16"/>
                          <w:szCs w:val="16"/>
                          <w:lang w:val="ru-RU" w:eastAsia="ru-RU"/>
                        </w:rPr>
                        <w:t>«</w:t>
                      </w:r>
                      <w:r w:rsidRPr="00C110FF">
                        <w:rPr>
                          <w:noProof/>
                          <w:sz w:val="16"/>
                          <w:szCs w:val="16"/>
                          <w:lang w:eastAsia="ru-RU"/>
                        </w:rPr>
                        <w:t>РосФосНитро</w:t>
                      </w:r>
                      <w:r w:rsidRPr="00C110FF">
                        <w:rPr>
                          <w:noProof/>
                          <w:sz w:val="16"/>
                          <w:szCs w:val="16"/>
                          <w:lang w:val="ru-RU" w:eastAsia="ru-RU"/>
                        </w:rPr>
                        <w:t>»</w:t>
                      </w:r>
                    </w:p>
                    <w:p w14:paraId="318673BB" w14:textId="77777777" w:rsidR="00123E49" w:rsidRPr="003A22B8" w:rsidRDefault="00123E49" w:rsidP="00425C65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4131EB" w14:textId="77777777" w:rsidR="00425C65" w:rsidRPr="005C73BD" w:rsidRDefault="00425C65" w:rsidP="00425C65"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11" behindDoc="0" locked="0" layoutInCell="1" allowOverlap="1" wp14:anchorId="09853051" wp14:editId="559B4F4B">
                <wp:simplePos x="0" y="0"/>
                <wp:positionH relativeFrom="column">
                  <wp:posOffset>4513580</wp:posOffset>
                </wp:positionH>
                <wp:positionV relativeFrom="paragraph">
                  <wp:posOffset>380365</wp:posOffset>
                </wp:positionV>
                <wp:extent cx="599440" cy="0"/>
                <wp:effectExtent l="38100" t="76200" r="0" b="11430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60000"/>
                              <a:lumOff val="4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81269" id="Прямая со стрелкой 25" o:spid="_x0000_s1026" type="#_x0000_t32" style="position:absolute;margin-left:355.4pt;margin-top:29.95pt;width:47.2pt;height:0;flip:x;z-index:25165831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" strokecolor="#f4b183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06" behindDoc="0" locked="0" layoutInCell="1" allowOverlap="1" wp14:anchorId="423DCF1B" wp14:editId="583F16FF">
                <wp:simplePos x="0" y="0"/>
                <wp:positionH relativeFrom="column">
                  <wp:posOffset>4653915</wp:posOffset>
                </wp:positionH>
                <wp:positionV relativeFrom="paragraph">
                  <wp:posOffset>170180</wp:posOffset>
                </wp:positionV>
                <wp:extent cx="347980" cy="258445"/>
                <wp:effectExtent l="0" t="0" r="13970" b="2730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980" cy="2584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B6F98CA" w14:textId="77777777" w:rsidR="00123E49" w:rsidRPr="002761F8" w:rsidRDefault="00123E49" w:rsidP="00425C6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3DCF1B" id="Прямоугольник 26" o:spid="_x0000_s1044" style="position:absolute;margin-left:366.45pt;margin-top:13.4pt;width:27.4pt;height:20.35pt;z-index:2516583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" fillcolor="window" strokecolor="window" strokeweight="1pt">
                <v:textbox>
                  <w:txbxContent>
                    <w:p w14:paraId="7B6F98CA" w14:textId="77777777" w:rsidR="00123E49" w:rsidRPr="002761F8" w:rsidRDefault="00123E49" w:rsidP="00425C6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10" behindDoc="0" locked="0" layoutInCell="1" allowOverlap="1" wp14:anchorId="07622CD3" wp14:editId="5C5E5B9D">
                <wp:simplePos x="0" y="0"/>
                <wp:positionH relativeFrom="column">
                  <wp:posOffset>3128645</wp:posOffset>
                </wp:positionH>
                <wp:positionV relativeFrom="paragraph">
                  <wp:posOffset>371475</wp:posOffset>
                </wp:positionV>
                <wp:extent cx="599440" cy="0"/>
                <wp:effectExtent l="38100" t="76200" r="0" b="11430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60000"/>
                              <a:lumOff val="4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FBD8B" id="Прямая со стрелкой 27" o:spid="_x0000_s1026" type="#_x0000_t32" style="position:absolute;margin-left:246.35pt;margin-top:29.25pt;width:47.2pt;height:0;flip:x;z-index:25165831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" strokecolor="#f4b183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09" behindDoc="0" locked="0" layoutInCell="1" allowOverlap="1" wp14:anchorId="2AED8262" wp14:editId="74AFB61A">
                <wp:simplePos x="0" y="0"/>
                <wp:positionH relativeFrom="column">
                  <wp:posOffset>2009140</wp:posOffset>
                </wp:positionH>
                <wp:positionV relativeFrom="paragraph">
                  <wp:posOffset>371475</wp:posOffset>
                </wp:positionV>
                <wp:extent cx="599440" cy="0"/>
                <wp:effectExtent l="38100" t="76200" r="0" b="114300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60000"/>
                              <a:lumOff val="4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45554" id="Прямая со стрелкой 34" o:spid="_x0000_s1026" type="#_x0000_t32" style="position:absolute;margin-left:158.2pt;margin-top:29.25pt;width:47.2pt;height:0;flip:x;z-index:25165830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" strokecolor="#f4b183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13E9EEBF" wp14:editId="1078CD10">
                <wp:simplePos x="0" y="0"/>
                <wp:positionH relativeFrom="column">
                  <wp:posOffset>3256915</wp:posOffset>
                </wp:positionH>
                <wp:positionV relativeFrom="paragraph">
                  <wp:posOffset>160020</wp:posOffset>
                </wp:positionV>
                <wp:extent cx="361315" cy="258445"/>
                <wp:effectExtent l="0" t="0" r="19685" b="27305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15" cy="2584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9F38DD" w14:textId="77777777" w:rsidR="00123E49" w:rsidRPr="002761F8" w:rsidRDefault="00123E49" w:rsidP="00425C6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E9EEBF" id="Прямоугольник 35" o:spid="_x0000_s1045" style="position:absolute;margin-left:256.45pt;margin-top:12.6pt;width:28.45pt;height:20.35pt;z-index:251658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" fillcolor="window" strokecolor="window" strokeweight="1pt">
                <v:textbox>
                  <w:txbxContent>
                    <w:p w14:paraId="1B9F38DD" w14:textId="77777777" w:rsidR="00123E49" w:rsidRPr="002761F8" w:rsidRDefault="00123E49" w:rsidP="00425C6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94" behindDoc="0" locked="0" layoutInCell="1" allowOverlap="1" wp14:anchorId="055F90B8" wp14:editId="3E3F9545">
                <wp:simplePos x="0" y="0"/>
                <wp:positionH relativeFrom="column">
                  <wp:posOffset>2132634</wp:posOffset>
                </wp:positionH>
                <wp:positionV relativeFrom="paragraph">
                  <wp:posOffset>154305</wp:posOffset>
                </wp:positionV>
                <wp:extent cx="361315" cy="279400"/>
                <wp:effectExtent l="0" t="0" r="19685" b="2540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15" cy="279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359ABF" w14:textId="77777777" w:rsidR="00123E49" w:rsidRPr="002761F8" w:rsidRDefault="00123E49" w:rsidP="00425C6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5F90B8" id="Прямоугольник 36" o:spid="_x0000_s1046" style="position:absolute;margin-left:167.9pt;margin-top:12.15pt;width:28.45pt;height:22pt;z-index:251658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" fillcolor="window" strokecolor="window" strokeweight="1pt">
                <v:textbox>
                  <w:txbxContent>
                    <w:p w14:paraId="4D359ABF" w14:textId="77777777" w:rsidR="00123E49" w:rsidRPr="002761F8" w:rsidRDefault="00123E49" w:rsidP="00425C6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</w:p>
    <w:p w14:paraId="1924B766" w14:textId="77777777" w:rsidR="00425C65" w:rsidRPr="005C73BD" w:rsidRDefault="00425C65" w:rsidP="00425C65"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08" behindDoc="0" locked="0" layoutInCell="1" allowOverlap="1" wp14:anchorId="284E5B46" wp14:editId="611052C9">
                <wp:simplePos x="0" y="0"/>
                <wp:positionH relativeFrom="column">
                  <wp:posOffset>4894742</wp:posOffset>
                </wp:positionH>
                <wp:positionV relativeFrom="paragraph">
                  <wp:posOffset>148590</wp:posOffset>
                </wp:positionV>
                <wp:extent cx="1132205" cy="538480"/>
                <wp:effectExtent l="0" t="0" r="0" b="0"/>
                <wp:wrapNone/>
                <wp:docPr id="37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2205" cy="538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8C1E34B" w14:textId="77777777" w:rsidR="00123E49" w:rsidRPr="001F3E9B" w:rsidRDefault="00123E49" w:rsidP="00425C65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Депозитарий</w:t>
                            </w:r>
                          </w:p>
                          <w:p w14:paraId="013998BB" w14:textId="77777777" w:rsidR="00123E49" w:rsidRPr="00F62B54" w:rsidRDefault="00123E49" w:rsidP="00425C65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АО «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Второй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Брокер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»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E5B46" id="_x0000_s1047" type="#_x0000_t202" style="position:absolute;margin-left:385.4pt;margin-top:11.7pt;width:89.15pt;height:42.4pt;z-index:2516583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" filled="f" stroked="f">
                <v:textbox>
                  <w:txbxContent>
                    <w:p w14:paraId="38C1E34B" w14:textId="77777777" w:rsidR="00123E49" w:rsidRPr="001F3E9B" w:rsidRDefault="00123E49" w:rsidP="00425C65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Депозитарий</w:t>
                      </w:r>
                    </w:p>
                    <w:p w14:paraId="013998BB" w14:textId="77777777" w:rsidR="00123E49" w:rsidRPr="00F62B54" w:rsidRDefault="00123E49" w:rsidP="00425C65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 xml:space="preserve"> АО «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Второй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Брокер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93" behindDoc="0" locked="0" layoutInCell="1" allowOverlap="1" wp14:anchorId="4A44D85D" wp14:editId="4E2D3E7A">
                <wp:simplePos x="0" y="0"/>
                <wp:positionH relativeFrom="column">
                  <wp:posOffset>3679029</wp:posOffset>
                </wp:positionH>
                <wp:positionV relativeFrom="paragraph">
                  <wp:posOffset>156210</wp:posOffset>
                </wp:positionV>
                <wp:extent cx="1132205" cy="538480"/>
                <wp:effectExtent l="0" t="0" r="0" b="0"/>
                <wp:wrapNone/>
                <wp:docPr id="40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2205" cy="538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64169F" w14:textId="77777777" w:rsidR="00123E49" w:rsidRPr="001F3E9B" w:rsidRDefault="00123E49" w:rsidP="00425C65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Депозитарий</w:t>
                            </w:r>
                          </w:p>
                          <w:p w14:paraId="4BC4BA53" w14:textId="77777777" w:rsidR="00123E49" w:rsidRPr="00F62B54" w:rsidRDefault="00123E49" w:rsidP="00425C65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АО «Первый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Брокер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»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4D85D" id="_x0000_s1048" type="#_x0000_t202" style="position:absolute;margin-left:289.7pt;margin-top:12.3pt;width:89.15pt;height:42.4pt;z-index:251658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" filled="f" stroked="f">
                <v:textbox>
                  <w:txbxContent>
                    <w:p w14:paraId="6564169F" w14:textId="77777777" w:rsidR="00123E49" w:rsidRPr="001F3E9B" w:rsidRDefault="00123E49" w:rsidP="00425C65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Депозитарий</w:t>
                      </w:r>
                    </w:p>
                    <w:p w14:paraId="4BC4BA53" w14:textId="77777777" w:rsidR="00123E49" w:rsidRPr="00F62B54" w:rsidRDefault="00123E49" w:rsidP="00425C65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 xml:space="preserve"> АО «Первый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Брокер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83" behindDoc="0" locked="0" layoutInCell="1" allowOverlap="1" wp14:anchorId="38C2AE3B" wp14:editId="1FA2D418">
                <wp:simplePos x="0" y="0"/>
                <wp:positionH relativeFrom="column">
                  <wp:posOffset>2478566</wp:posOffset>
                </wp:positionH>
                <wp:positionV relativeFrom="paragraph">
                  <wp:posOffset>156210</wp:posOffset>
                </wp:positionV>
                <wp:extent cx="805180" cy="208280"/>
                <wp:effectExtent l="0" t="0" r="0" b="0"/>
                <wp:wrapNone/>
                <wp:docPr id="41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5180" cy="208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E0D25E" w14:textId="77777777" w:rsidR="00123E49" w:rsidRPr="00C110FF" w:rsidRDefault="00123E49" w:rsidP="00425C65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НРД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C2AE3B" id="_x0000_s1049" type="#_x0000_t202" style="position:absolute;margin-left:195.15pt;margin-top:12.3pt;width:63.4pt;height:16.4pt;z-index:25165828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" filled="f" stroked="f">
                <v:textbox style="mso-fit-shape-to-text:t">
                  <w:txbxContent>
                    <w:p w14:paraId="34E0D25E" w14:textId="77777777" w:rsidR="00123E49" w:rsidRPr="00C110FF" w:rsidRDefault="00123E49" w:rsidP="00425C65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НРД</w:t>
                      </w:r>
                    </w:p>
                  </w:txbxContent>
                </v:textbox>
              </v:shape>
            </w:pict>
          </mc:Fallback>
        </mc:AlternateContent>
      </w:r>
      <w:r w:rsidRPr="005C73BD">
        <w:rPr>
          <w:noProof/>
          <w:color w:val="0070C0"/>
          <w:lang w:eastAsia="ru-RU"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44AF5B36" wp14:editId="164AECD4">
                <wp:simplePos x="0" y="0"/>
                <wp:positionH relativeFrom="column">
                  <wp:posOffset>1125220</wp:posOffset>
                </wp:positionH>
                <wp:positionV relativeFrom="paragraph">
                  <wp:posOffset>196215</wp:posOffset>
                </wp:positionV>
                <wp:extent cx="1357630" cy="588010"/>
                <wp:effectExtent l="0" t="0" r="0" b="0"/>
                <wp:wrapNone/>
                <wp:docPr id="42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7630" cy="588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1FE8555" w14:textId="77777777" w:rsidR="00123E49" w:rsidRPr="00C110FF" w:rsidRDefault="00123E49" w:rsidP="00425C65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Регистратор</w:t>
                            </w:r>
                          </w:p>
                          <w:p w14:paraId="3C4DDA02" w14:textId="77777777" w:rsidR="00123E49" w:rsidRPr="00C110FF" w:rsidRDefault="00123E49" w:rsidP="00425C65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АО «РеестроДержатель»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F5B36" id="_x0000_s1050" type="#_x0000_t202" style="position:absolute;margin-left:88.6pt;margin-top:15.45pt;width:106.9pt;height:46.3pt;z-index:2516582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" filled="f" stroked="f">
                <v:textbox>
                  <w:txbxContent>
                    <w:p w14:paraId="21FE8555" w14:textId="77777777" w:rsidR="00123E49" w:rsidRPr="00C110FF" w:rsidRDefault="00123E49" w:rsidP="00425C65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Регистратор</w:t>
                      </w:r>
                    </w:p>
                    <w:p w14:paraId="3C4DDA02" w14:textId="77777777" w:rsidR="00123E49" w:rsidRPr="00C110FF" w:rsidRDefault="00123E49" w:rsidP="00425C65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АО «РеестроДержатель»</w:t>
                      </w:r>
                    </w:p>
                  </w:txbxContent>
                </v:textbox>
              </v:shape>
            </w:pict>
          </mc:Fallback>
        </mc:AlternateContent>
      </w:r>
    </w:p>
    <w:p w14:paraId="309C9248" w14:textId="77777777" w:rsidR="00425C65" w:rsidRPr="005C73BD" w:rsidRDefault="00425C65" w:rsidP="00425C65"/>
    <w:p w14:paraId="01A49FEA" w14:textId="77777777" w:rsidR="00425C65" w:rsidRPr="005C73BD" w:rsidRDefault="00425C65" w:rsidP="00425C65">
      <w:r w:rsidRPr="005C73BD">
        <w:rPr>
          <w:noProof/>
          <w:color w:val="0070C0"/>
          <w:lang w:eastAsia="ru-RU"/>
        </w:rPr>
        <mc:AlternateContent>
          <mc:Choice Requires="wps">
            <w:drawing>
              <wp:anchor distT="0" distB="0" distL="114300" distR="114300" simplePos="0" relativeHeight="251658289" behindDoc="0" locked="0" layoutInCell="1" allowOverlap="1" wp14:anchorId="536C3C0F" wp14:editId="7A48EA61">
                <wp:simplePos x="0" y="0"/>
                <wp:positionH relativeFrom="column">
                  <wp:posOffset>4869815</wp:posOffset>
                </wp:positionH>
                <wp:positionV relativeFrom="paragraph">
                  <wp:posOffset>205105</wp:posOffset>
                </wp:positionV>
                <wp:extent cx="1155700" cy="237490"/>
                <wp:effectExtent l="0" t="0" r="0" b="0"/>
                <wp:wrapNone/>
                <wp:docPr id="43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70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904A25A" w14:textId="77777777" w:rsidR="00123E49" w:rsidRPr="00313776" w:rsidRDefault="00123E49" w:rsidP="00425C65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color w:val="0070C0"/>
                                <w:lang w:val="ru-RU"/>
                              </w:rPr>
                            </w:pPr>
                            <w:r w:rsidRPr="00313776">
                              <w:rPr>
                                <w:b/>
                                <w:color w:val="0070C0"/>
                                <w:lang w:val="ru-RU"/>
                              </w:rPr>
                              <w:t>2-ой уровень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6C3C0F" id="_x0000_s1051" type="#_x0000_t202" style="position:absolute;margin-left:383.45pt;margin-top:16.15pt;width:91pt;height:18.7pt;z-index:25165828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" filled="f" stroked="f">
                <v:textbox style="mso-fit-shape-to-text:t">
                  <w:txbxContent>
                    <w:p w14:paraId="5904A25A" w14:textId="77777777" w:rsidR="00123E49" w:rsidRPr="00313776" w:rsidRDefault="00123E49" w:rsidP="00425C65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color w:val="0070C0"/>
                          <w:lang w:val="ru-RU"/>
                        </w:rPr>
                      </w:pPr>
                      <w:r w:rsidRPr="00313776">
                        <w:rPr>
                          <w:b/>
                          <w:color w:val="0070C0"/>
                          <w:lang w:val="ru-RU"/>
                        </w:rPr>
                        <w:t>2-ой уровень</w:t>
                      </w:r>
                    </w:p>
                  </w:txbxContent>
                </v:textbox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88" behindDoc="0" locked="0" layoutInCell="1" allowOverlap="1" wp14:anchorId="5A5490C2" wp14:editId="794256B0">
                <wp:simplePos x="0" y="0"/>
                <wp:positionH relativeFrom="column">
                  <wp:posOffset>3532505</wp:posOffset>
                </wp:positionH>
                <wp:positionV relativeFrom="paragraph">
                  <wp:posOffset>200660</wp:posOffset>
                </wp:positionV>
                <wp:extent cx="1243330" cy="237490"/>
                <wp:effectExtent l="0" t="0" r="0" b="0"/>
                <wp:wrapNone/>
                <wp:docPr id="45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333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A2F8F65" w14:textId="77777777" w:rsidR="00123E49" w:rsidRPr="00313776" w:rsidRDefault="00123E49" w:rsidP="00425C65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color w:val="0070C0"/>
                                <w:lang w:val="ru-RU"/>
                              </w:rPr>
                            </w:pPr>
                            <w:r w:rsidRPr="00313776">
                              <w:rPr>
                                <w:b/>
                                <w:color w:val="0070C0"/>
                                <w:lang w:val="ru-RU"/>
                              </w:rPr>
                              <w:t>1-</w:t>
                            </w:r>
                            <w:r>
                              <w:rPr>
                                <w:b/>
                                <w:color w:val="0070C0"/>
                                <w:lang w:val="ru-RU"/>
                              </w:rPr>
                              <w:t xml:space="preserve"> </w:t>
                            </w:r>
                            <w:r w:rsidRPr="00313776">
                              <w:rPr>
                                <w:b/>
                                <w:color w:val="0070C0"/>
                                <w:lang w:val="ru-RU"/>
                              </w:rPr>
                              <w:t>ый уровень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5490C2" id="_x0000_s1052" type="#_x0000_t202" style="position:absolute;margin-left:278.15pt;margin-top:15.8pt;width:97.9pt;height:18.7pt;z-index:251658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" filled="f" stroked="f">
                <v:textbox>
                  <w:txbxContent>
                    <w:p w14:paraId="0A2F8F65" w14:textId="77777777" w:rsidR="00123E49" w:rsidRPr="00313776" w:rsidRDefault="00123E49" w:rsidP="00425C65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color w:val="0070C0"/>
                          <w:lang w:val="ru-RU"/>
                        </w:rPr>
                      </w:pPr>
                      <w:r w:rsidRPr="00313776">
                        <w:rPr>
                          <w:b/>
                          <w:color w:val="0070C0"/>
                          <w:lang w:val="ru-RU"/>
                        </w:rPr>
                        <w:t>1-</w:t>
                      </w:r>
                      <w:r>
                        <w:rPr>
                          <w:b/>
                          <w:color w:val="0070C0"/>
                          <w:lang w:val="ru-RU"/>
                        </w:rPr>
                        <w:t xml:space="preserve"> </w:t>
                      </w:r>
                      <w:r w:rsidRPr="00313776">
                        <w:rPr>
                          <w:b/>
                          <w:color w:val="0070C0"/>
                          <w:lang w:val="ru-RU"/>
                        </w:rPr>
                        <w:t>ый уровень</w:t>
                      </w:r>
                    </w:p>
                  </w:txbxContent>
                </v:textbox>
              </v:shape>
            </w:pict>
          </mc:Fallback>
        </mc:AlternateContent>
      </w:r>
      <w:r w:rsidRPr="005C73BD">
        <w:rPr>
          <w:noProof/>
          <w:lang w:eastAsia="ru-RU"/>
        </w:rPr>
        <w:drawing>
          <wp:anchor distT="0" distB="0" distL="114300" distR="114300" simplePos="0" relativeHeight="251658286" behindDoc="0" locked="0" layoutInCell="1" allowOverlap="1" wp14:anchorId="01049394" wp14:editId="279E4F23">
            <wp:simplePos x="0" y="0"/>
            <wp:positionH relativeFrom="column">
              <wp:posOffset>3865880</wp:posOffset>
            </wp:positionH>
            <wp:positionV relativeFrom="paragraph">
              <wp:posOffset>426720</wp:posOffset>
            </wp:positionV>
            <wp:extent cx="460375" cy="511810"/>
            <wp:effectExtent l="0" t="0" r="0" b="2540"/>
            <wp:wrapNone/>
            <wp:docPr id="71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87" behindDoc="0" locked="0" layoutInCell="1" allowOverlap="1" wp14:anchorId="7F4EB84C" wp14:editId="0A012500">
                <wp:simplePos x="0" y="0"/>
                <wp:positionH relativeFrom="column">
                  <wp:posOffset>3604895</wp:posOffset>
                </wp:positionH>
                <wp:positionV relativeFrom="paragraph">
                  <wp:posOffset>955040</wp:posOffset>
                </wp:positionV>
                <wp:extent cx="994410" cy="354330"/>
                <wp:effectExtent l="0" t="0" r="0" b="0"/>
                <wp:wrapNone/>
                <wp:docPr id="54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410" cy="354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6CCF2" w14:textId="77777777" w:rsidR="00123E49" w:rsidRPr="001F3E9B" w:rsidRDefault="00123E49" w:rsidP="00425C65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УК</w:t>
                            </w: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 xml:space="preserve"> – «</w:t>
                            </w:r>
                            <w:r>
                              <w:rPr>
                                <w:color w:val="auto"/>
                                <w:sz w:val="16"/>
                                <w:szCs w:val="16"/>
                              </w:rPr>
                              <w:t xml:space="preserve">Trust </w:t>
                            </w: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</w:rPr>
                              <w:t>One</w:t>
                            </w: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»</w:t>
                            </w: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EB84C" id="_x0000_s1053" type="#_x0000_t202" style="position:absolute;margin-left:283.85pt;margin-top:75.2pt;width:78.3pt;height:27.9pt;z-index:251658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" filled="f" stroked="f">
                <v:textbox>
                  <w:txbxContent>
                    <w:p w14:paraId="6276CCF2" w14:textId="77777777" w:rsidR="00123E49" w:rsidRPr="001F3E9B" w:rsidRDefault="00123E49" w:rsidP="00425C65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УК</w:t>
                      </w:r>
                      <w:r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 xml:space="preserve"> – «</w:t>
                      </w:r>
                      <w:r>
                        <w:rPr>
                          <w:color w:val="auto"/>
                          <w:sz w:val="16"/>
                          <w:szCs w:val="16"/>
                        </w:rPr>
                        <w:t xml:space="preserve">Trust </w:t>
                      </w:r>
                      <w:r w:rsidRPr="001F3E9B">
                        <w:rPr>
                          <w:color w:val="auto"/>
                          <w:sz w:val="16"/>
                          <w:szCs w:val="16"/>
                        </w:rPr>
                        <w:t>One</w:t>
                      </w:r>
                      <w:r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»</w:t>
                      </w:r>
                      <w:r w:rsidRPr="001F3E9B">
                        <w:rPr>
                          <w:color w:val="auto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68F523B9" wp14:editId="1F686F4A">
                <wp:simplePos x="0" y="0"/>
                <wp:positionH relativeFrom="column">
                  <wp:posOffset>4984750</wp:posOffset>
                </wp:positionH>
                <wp:positionV relativeFrom="paragraph">
                  <wp:posOffset>889635</wp:posOffset>
                </wp:positionV>
                <wp:extent cx="994410" cy="246380"/>
                <wp:effectExtent l="0" t="0" r="0" b="0"/>
                <wp:wrapNone/>
                <wp:docPr id="59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410" cy="2463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31C7A25" w14:textId="77777777" w:rsidR="00123E49" w:rsidRPr="00FF0CD3" w:rsidRDefault="00123E49" w:rsidP="00425C65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FF0CD3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Organisation1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F523B9" id="_x0000_s1054" type="#_x0000_t202" style="position:absolute;margin-left:392.5pt;margin-top:70.05pt;width:78.3pt;height:19.4pt;z-index:2516582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" filled="f" stroked="f">
                <v:textbox style="mso-fit-shape-to-text:t">
                  <w:txbxContent>
                    <w:p w14:paraId="031C7A25" w14:textId="77777777" w:rsidR="00123E49" w:rsidRPr="00FF0CD3" w:rsidRDefault="00123E49" w:rsidP="00425C65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FF0CD3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Organisation1</w:t>
                      </w:r>
                    </w:p>
                  </w:txbxContent>
                </v:textbox>
              </v:shape>
            </w:pict>
          </mc:Fallback>
        </mc:AlternateContent>
      </w:r>
      <w:r w:rsidRPr="005C73BD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04821FC3" wp14:editId="0F091FF5">
                <wp:simplePos x="0" y="0"/>
                <wp:positionH relativeFrom="column">
                  <wp:posOffset>3234055</wp:posOffset>
                </wp:positionH>
                <wp:positionV relativeFrom="paragraph">
                  <wp:posOffset>123995</wp:posOffset>
                </wp:positionV>
                <wp:extent cx="3227696" cy="1958453"/>
                <wp:effectExtent l="0" t="0" r="11430" b="22860"/>
                <wp:wrapNone/>
                <wp:docPr id="60" name="Прямоугольник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7696" cy="195845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9B484E" id="Прямоугольник 60" o:spid="_x0000_s1026" style="position:absolute;margin-left:254.65pt;margin-top:9.75pt;width:254.15pt;height:154.2pt;z-index:25165827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" fillcolor="window" strokecolor="#843c0c" strokeweight="1pt"/>
            </w:pict>
          </mc:Fallback>
        </mc:AlternateContent>
      </w:r>
    </w:p>
    <w:p w14:paraId="239779A0" w14:textId="77777777" w:rsidR="00425C65" w:rsidRPr="005C73BD" w:rsidRDefault="00425C65" w:rsidP="00425C65">
      <w:r w:rsidRPr="005C73BD">
        <w:rPr>
          <w:noProof/>
          <w:color w:val="0070C0"/>
          <w:lang w:eastAsia="ru-RU"/>
        </w:rPr>
        <w:drawing>
          <wp:anchor distT="0" distB="0" distL="114300" distR="114300" simplePos="0" relativeHeight="251658280" behindDoc="0" locked="0" layoutInCell="1" allowOverlap="1" wp14:anchorId="6C1BC29B" wp14:editId="0005B4E4">
            <wp:simplePos x="0" y="0"/>
            <wp:positionH relativeFrom="column">
              <wp:posOffset>5214620</wp:posOffset>
            </wp:positionH>
            <wp:positionV relativeFrom="paragraph">
              <wp:posOffset>147159</wp:posOffset>
            </wp:positionV>
            <wp:extent cx="460375" cy="511810"/>
            <wp:effectExtent l="0" t="0" r="0" b="2540"/>
            <wp:wrapNone/>
            <wp:docPr id="72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21A9A6" w14:textId="77777777" w:rsidR="00425C65" w:rsidRPr="005C73BD" w:rsidRDefault="00425C65" w:rsidP="00425C65"/>
    <w:p w14:paraId="7775FEF5" w14:textId="77777777" w:rsidR="00425C65" w:rsidRPr="005C73BD" w:rsidRDefault="00425C65" w:rsidP="00425C65">
      <w:r w:rsidRPr="005C73BD">
        <w:rPr>
          <w:noProof/>
          <w:color w:val="0070C0"/>
          <w:lang w:eastAsia="ru-RU"/>
        </w:rPr>
        <w:drawing>
          <wp:anchor distT="0" distB="0" distL="114300" distR="114300" simplePos="0" relativeHeight="251658281" behindDoc="0" locked="0" layoutInCell="1" allowOverlap="1" wp14:anchorId="75F9369D" wp14:editId="74B1102E">
            <wp:simplePos x="0" y="0"/>
            <wp:positionH relativeFrom="column">
              <wp:posOffset>5214620</wp:posOffset>
            </wp:positionH>
            <wp:positionV relativeFrom="paragraph">
              <wp:posOffset>279239</wp:posOffset>
            </wp:positionV>
            <wp:extent cx="460375" cy="511810"/>
            <wp:effectExtent l="0" t="0" r="0" b="2540"/>
            <wp:wrapNone/>
            <wp:docPr id="73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4C307AA" w14:textId="77777777" w:rsidR="00425C65" w:rsidRPr="005C73BD" w:rsidRDefault="00425C65" w:rsidP="00425C65"/>
    <w:p w14:paraId="4909A9FF" w14:textId="77777777" w:rsidR="00425C65" w:rsidRPr="005C73BD" w:rsidRDefault="00425C65" w:rsidP="00425C65"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85" behindDoc="0" locked="0" layoutInCell="1" allowOverlap="1" wp14:anchorId="47C6B91C" wp14:editId="2DB83F84">
                <wp:simplePos x="0" y="0"/>
                <wp:positionH relativeFrom="column">
                  <wp:posOffset>4956810</wp:posOffset>
                </wp:positionH>
                <wp:positionV relativeFrom="paragraph">
                  <wp:posOffset>201769</wp:posOffset>
                </wp:positionV>
                <wp:extent cx="1062355" cy="401320"/>
                <wp:effectExtent l="0" t="0" r="0" b="0"/>
                <wp:wrapNone/>
                <wp:docPr id="61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355" cy="401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16742F" w14:textId="77777777" w:rsidR="00123E49" w:rsidRPr="00FF0CD3" w:rsidRDefault="00123E49" w:rsidP="00425C65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FF0CD3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Person</w:t>
                            </w:r>
                          </w:p>
                          <w:p w14:paraId="2F73E240" w14:textId="77777777" w:rsidR="00123E49" w:rsidRPr="00FF0CD3" w:rsidRDefault="00123E49" w:rsidP="00425C65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FF0CD3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 xml:space="preserve"> Beneficiary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6B91C" id="_x0000_s1055" type="#_x0000_t202" style="position:absolute;margin-left:390.3pt;margin-top:15.9pt;width:83.65pt;height:31.6pt;z-index:2516582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" filled="f" stroked="f">
                <v:textbox style="mso-fit-shape-to-text:t">
                  <w:txbxContent>
                    <w:p w14:paraId="2316742F" w14:textId="77777777" w:rsidR="00123E49" w:rsidRPr="00FF0CD3" w:rsidRDefault="00123E49" w:rsidP="00425C65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FF0CD3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Person</w:t>
                      </w:r>
                    </w:p>
                    <w:p w14:paraId="2F73E240" w14:textId="77777777" w:rsidR="00123E49" w:rsidRPr="00FF0CD3" w:rsidRDefault="00123E49" w:rsidP="00425C65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FF0CD3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 xml:space="preserve"> Beneficiary</w:t>
                      </w:r>
                    </w:p>
                  </w:txbxContent>
                </v:textbox>
              </v:shape>
            </w:pict>
          </mc:Fallback>
        </mc:AlternateContent>
      </w:r>
    </w:p>
    <w:p w14:paraId="12CB800B" w14:textId="77777777" w:rsidR="00425C65" w:rsidRPr="005C73BD" w:rsidRDefault="00425C65" w:rsidP="00425C65">
      <w:pPr>
        <w:rPr>
          <w:i/>
          <w:sz w:val="16"/>
          <w:szCs w:val="16"/>
        </w:rPr>
      </w:pP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98" behindDoc="0" locked="0" layoutInCell="1" allowOverlap="1" wp14:anchorId="1069645A" wp14:editId="363B896B">
                <wp:simplePos x="0" y="0"/>
                <wp:positionH relativeFrom="column">
                  <wp:posOffset>131720</wp:posOffset>
                </wp:positionH>
                <wp:positionV relativeFrom="paragraph">
                  <wp:posOffset>85090</wp:posOffset>
                </wp:positionV>
                <wp:extent cx="681990" cy="0"/>
                <wp:effectExtent l="0" t="76200" r="22860" b="114300"/>
                <wp:wrapNone/>
                <wp:docPr id="62" name="Прямая со стрелко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F35112" id="Прямая со стрелкой 62" o:spid="_x0000_s1026" type="#_x0000_t32" style="position:absolute;margin-left:10.35pt;margin-top:6.7pt;width:53.7pt;height:0;z-index:25165829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" strokecolor="#548235" strokeweight="1pt">
                <v:stroke endarrow="open" joinstyle="miter"/>
              </v:shape>
            </w:pict>
          </mc:Fallback>
        </mc:AlternateContent>
      </w:r>
      <w:r w:rsidRPr="005C73BD">
        <w:rPr>
          <w:i/>
          <w:sz w:val="16"/>
          <w:szCs w:val="16"/>
        </w:rPr>
        <w:tab/>
      </w:r>
      <w:r w:rsidRPr="005C73BD">
        <w:rPr>
          <w:i/>
          <w:sz w:val="16"/>
          <w:szCs w:val="16"/>
        </w:rPr>
        <w:tab/>
        <w:t>Требование (запрос на предоставление списка)</w:t>
      </w:r>
    </w:p>
    <w:p w14:paraId="23FBE8C2" w14:textId="77777777" w:rsidR="00425C65" w:rsidRPr="005C73BD" w:rsidRDefault="00425C65" w:rsidP="00425C65">
      <w:pPr>
        <w:rPr>
          <w:i/>
          <w:sz w:val="16"/>
          <w:szCs w:val="16"/>
        </w:rPr>
      </w:pPr>
      <w:r w:rsidRPr="005C73BD">
        <w:rPr>
          <w:i/>
          <w:noProof/>
          <w:color w:val="833C0B" w:themeColor="accent2" w:themeShade="80"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8301" behindDoc="0" locked="0" layoutInCell="1" allowOverlap="1" wp14:anchorId="2513949B" wp14:editId="7B38C3C4">
                <wp:simplePos x="0" y="0"/>
                <wp:positionH relativeFrom="column">
                  <wp:posOffset>91649</wp:posOffset>
                </wp:positionH>
                <wp:positionV relativeFrom="paragraph">
                  <wp:posOffset>90170</wp:posOffset>
                </wp:positionV>
                <wp:extent cx="599440" cy="0"/>
                <wp:effectExtent l="38100" t="76200" r="0" b="114300"/>
                <wp:wrapNone/>
                <wp:docPr id="63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DE9B1" id="Прямая со стрелкой 63" o:spid="_x0000_s1026" type="#_x0000_t32" style="position:absolute;margin-left:7.2pt;margin-top:7.1pt;width:47.2pt;height:0;flip:x;z-index:25165830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" strokecolor="#843c0c" strokeweight="1pt">
                <v:stroke endarrow="open" joinstyle="miter"/>
              </v:shape>
            </w:pict>
          </mc:Fallback>
        </mc:AlternateContent>
      </w:r>
      <w:r w:rsidRPr="005C73BD">
        <w:rPr>
          <w:i/>
          <w:sz w:val="16"/>
          <w:szCs w:val="16"/>
        </w:rPr>
        <w:tab/>
      </w:r>
      <w:r w:rsidRPr="005C73BD">
        <w:rPr>
          <w:i/>
          <w:sz w:val="16"/>
          <w:szCs w:val="16"/>
        </w:rPr>
        <w:tab/>
        <w:t>Список</w:t>
      </w:r>
    </w:p>
    <w:p w14:paraId="121D2E40" w14:textId="77777777" w:rsidR="00425C65" w:rsidRPr="005C73BD" w:rsidRDefault="00425C65" w:rsidP="00425C65">
      <w:pPr>
        <w:rPr>
          <w:i/>
          <w:sz w:val="16"/>
          <w:szCs w:val="16"/>
        </w:rPr>
      </w:pP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12" behindDoc="0" locked="0" layoutInCell="1" allowOverlap="1" wp14:anchorId="4BBB1EA7" wp14:editId="6493CE99">
                <wp:simplePos x="0" y="0"/>
                <wp:positionH relativeFrom="column">
                  <wp:posOffset>93980</wp:posOffset>
                </wp:positionH>
                <wp:positionV relativeFrom="paragraph">
                  <wp:posOffset>71281</wp:posOffset>
                </wp:positionV>
                <wp:extent cx="599440" cy="0"/>
                <wp:effectExtent l="38100" t="76200" r="0" b="114300"/>
                <wp:wrapNone/>
                <wp:docPr id="64" name="Прямая со стрелко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60000"/>
                              <a:lumOff val="4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1F89A" id="Прямая со стрелкой 64" o:spid="_x0000_s1026" type="#_x0000_t32" style="position:absolute;margin-left:7.4pt;margin-top:5.6pt;width:47.2pt;height:0;flip:x;z-index:251658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" strokecolor="#f4b183" strokeweight="1pt">
                <v:stroke endarrow="open" joinstyle="miter"/>
              </v:shape>
            </w:pict>
          </mc:Fallback>
        </mc:AlternateContent>
      </w:r>
      <w:r w:rsidRPr="005C73BD">
        <w:rPr>
          <w:i/>
          <w:color w:val="0070C0"/>
          <w:sz w:val="16"/>
          <w:szCs w:val="16"/>
        </w:rPr>
        <w:tab/>
      </w:r>
      <w:r w:rsidRPr="005C73BD">
        <w:rPr>
          <w:i/>
          <w:color w:val="0070C0"/>
          <w:sz w:val="16"/>
          <w:szCs w:val="16"/>
        </w:rPr>
        <w:tab/>
      </w:r>
      <w:r w:rsidRPr="005C73BD">
        <w:rPr>
          <w:i/>
          <w:sz w:val="16"/>
          <w:szCs w:val="16"/>
        </w:rPr>
        <w:t>Изменения к Списку</w:t>
      </w:r>
    </w:p>
    <w:p w14:paraId="04840394" w14:textId="77777777" w:rsidR="00425C65" w:rsidRPr="005C73BD" w:rsidRDefault="00425C65" w:rsidP="00425C65">
      <w:pPr>
        <w:rPr>
          <w:i/>
          <w:color w:val="FF0000"/>
          <w:sz w:val="16"/>
          <w:szCs w:val="16"/>
        </w:rPr>
      </w:pPr>
      <w:r w:rsidRPr="005C73BD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58302" behindDoc="0" locked="0" layoutInCell="1" allowOverlap="1" wp14:anchorId="1569ACEF" wp14:editId="121C0F24">
                <wp:simplePos x="0" y="0"/>
                <wp:positionH relativeFrom="column">
                  <wp:posOffset>292735</wp:posOffset>
                </wp:positionH>
                <wp:positionV relativeFrom="paragraph">
                  <wp:posOffset>173990</wp:posOffset>
                </wp:positionV>
                <wp:extent cx="443230" cy="184150"/>
                <wp:effectExtent l="0" t="0" r="13970" b="25400"/>
                <wp:wrapNone/>
                <wp:docPr id="65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230" cy="184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92AC5F" id="Прямоугольник 65" o:spid="_x0000_s1026" style="position:absolute;margin-left:23.05pt;margin-top:13.7pt;width:34.9pt;height:14.5pt;z-index:25165830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" fillcolor="window" strokecolor="#843c0c" strokeweight="1pt"/>
            </w:pict>
          </mc:Fallback>
        </mc:AlternateContent>
      </w:r>
      <w:r w:rsidRPr="005C73BD">
        <w:rPr>
          <w:i/>
          <w:color w:val="FF0000"/>
          <w:sz w:val="16"/>
          <w:szCs w:val="16"/>
        </w:rPr>
        <w:t>*В данных бизнес – кейсах не рассматриваются примеры технических статусов приема отказа, а также статуса о направлении референса</w:t>
      </w:r>
    </w:p>
    <w:p w14:paraId="5789EC54" w14:textId="2E434A87" w:rsidR="00425C65" w:rsidRPr="005C73BD" w:rsidRDefault="00425C65" w:rsidP="00425C65">
      <w:pPr>
        <w:rPr>
          <w:i/>
          <w:sz w:val="16"/>
          <w:szCs w:val="16"/>
        </w:rPr>
      </w:pPr>
      <w:r w:rsidRPr="005C73BD">
        <w:rPr>
          <w:color w:val="0070C0"/>
        </w:rPr>
        <w:tab/>
      </w:r>
      <w:r w:rsidRPr="005C73BD">
        <w:rPr>
          <w:color w:val="0070C0"/>
        </w:rPr>
        <w:tab/>
      </w:r>
      <w:r w:rsidRPr="005C73BD">
        <w:rPr>
          <w:i/>
          <w:sz w:val="16"/>
          <w:szCs w:val="16"/>
        </w:rPr>
        <w:t>Лица, включенные в список: лица, осуществляющие права по ценным бумагам (1-ый уровень) и лица, в интересах которых осуществляются права по ценным бумагам (2-ой уровень)</w:t>
      </w:r>
    </w:p>
    <w:p w14:paraId="668EE8CB" w14:textId="3BBD9E10" w:rsidR="00D76ECD" w:rsidRPr="005C73BD" w:rsidRDefault="00D76ECD" w:rsidP="00D76ECD">
      <w:pPr>
        <w:pStyle w:val="2"/>
        <w:rPr>
          <w:noProof/>
          <w:lang w:eastAsia="ru-RU"/>
        </w:rPr>
      </w:pPr>
      <w:bookmarkStart w:id="30" w:name="_Toc31290995"/>
      <w:bookmarkStart w:id="31" w:name="_Toc32939069"/>
      <w:r w:rsidRPr="005C73BD">
        <w:rPr>
          <w:noProof/>
          <w:lang w:eastAsia="ru-RU"/>
        </w:rPr>
        <w:t>Перечень бизнес-кейсов для каскада:</w:t>
      </w:r>
      <w:bookmarkEnd w:id="30"/>
      <w:bookmarkEnd w:id="31"/>
    </w:p>
    <w:p w14:paraId="613C28C2" w14:textId="77777777" w:rsidR="00425C65" w:rsidRPr="005C73BD" w:rsidRDefault="00123E49" w:rsidP="00425C65">
      <w:pPr>
        <w:numPr>
          <w:ilvl w:val="0"/>
          <w:numId w:val="27"/>
        </w:numPr>
        <w:contextualSpacing/>
        <w:rPr>
          <w:noProof/>
          <w:lang w:eastAsia="ru-RU"/>
        </w:rPr>
      </w:pPr>
      <w:hyperlink w:anchor="_Бизнес-кейс_3.1." w:history="1">
        <w:r w:rsidR="00425C65" w:rsidRPr="005C73BD">
          <w:rPr>
            <w:noProof/>
            <w:color w:val="0563C1" w:themeColor="hyperlink"/>
            <w:u w:val="single"/>
            <w:lang w:eastAsia="ru-RU"/>
          </w:rPr>
          <w:t>1 – Список с раскрытием от «Депозитарий АО «Второй Брокер» к «Депозитарий АО «Первый Брокер».</w:t>
        </w:r>
      </w:hyperlink>
    </w:p>
    <w:p w14:paraId="5BF476F0" w14:textId="77777777" w:rsidR="00425C65" w:rsidRPr="005C73BD" w:rsidRDefault="00123E49" w:rsidP="00425C65">
      <w:pPr>
        <w:numPr>
          <w:ilvl w:val="0"/>
          <w:numId w:val="27"/>
        </w:numPr>
        <w:contextualSpacing/>
        <w:rPr>
          <w:noProof/>
          <w:lang w:eastAsia="ru-RU"/>
        </w:rPr>
      </w:pPr>
      <w:hyperlink w:anchor="_Бизнес-кейс_3.2." w:history="1">
        <w:r w:rsidR="00425C65" w:rsidRPr="005C73BD">
          <w:rPr>
            <w:noProof/>
            <w:color w:val="0563C1" w:themeColor="hyperlink"/>
            <w:u w:val="single"/>
            <w:lang w:eastAsia="ru-RU"/>
          </w:rPr>
          <w:t>2 – Список с раскрытием от «Депозитарий АО «Первый Брокер» к НРД.</w:t>
        </w:r>
      </w:hyperlink>
    </w:p>
    <w:p w14:paraId="4C83B492" w14:textId="77777777" w:rsidR="00425C65" w:rsidRPr="005C73BD" w:rsidRDefault="00123E49" w:rsidP="00425C65">
      <w:pPr>
        <w:numPr>
          <w:ilvl w:val="0"/>
          <w:numId w:val="27"/>
        </w:numPr>
        <w:contextualSpacing/>
        <w:rPr>
          <w:noProof/>
          <w:lang w:eastAsia="ru-RU"/>
        </w:rPr>
      </w:pPr>
      <w:hyperlink w:anchor="_Бизнес-кейс_3.3." w:history="1">
        <w:r w:rsidR="00425C65" w:rsidRPr="005C73BD">
          <w:rPr>
            <w:noProof/>
            <w:color w:val="0563C1" w:themeColor="hyperlink"/>
            <w:u w:val="single"/>
            <w:lang w:eastAsia="ru-RU"/>
          </w:rPr>
          <w:t>3 – Список с раскрытием от НРД к «Регистратор АО «РеестроДержатель».</w:t>
        </w:r>
      </w:hyperlink>
    </w:p>
    <w:p w14:paraId="73B327A4" w14:textId="77777777" w:rsidR="00425C65" w:rsidRPr="005C73BD" w:rsidRDefault="00123E49" w:rsidP="00425C65">
      <w:pPr>
        <w:numPr>
          <w:ilvl w:val="0"/>
          <w:numId w:val="27"/>
        </w:numPr>
        <w:contextualSpacing/>
        <w:rPr>
          <w:noProof/>
          <w:lang w:eastAsia="ru-RU"/>
        </w:rPr>
      </w:pPr>
      <w:hyperlink w:anchor="_Бизнес-кейс_4." w:history="1">
        <w:r w:rsidR="00425C65" w:rsidRPr="005C73BD">
          <w:rPr>
            <w:noProof/>
            <w:color w:val="0563C1" w:themeColor="hyperlink"/>
            <w:u w:val="single"/>
            <w:lang w:eastAsia="ru-RU"/>
          </w:rPr>
          <w:t>4 – Изменения к списку от «Депозитарий АО «Второй Брокер» к «Депозитарий АО «Первый Брокер».</w:t>
        </w:r>
      </w:hyperlink>
    </w:p>
    <w:p w14:paraId="3B04C048" w14:textId="77777777" w:rsidR="00425C65" w:rsidRPr="005C73BD" w:rsidRDefault="00123E49" w:rsidP="00425C65">
      <w:pPr>
        <w:numPr>
          <w:ilvl w:val="0"/>
          <w:numId w:val="27"/>
        </w:numPr>
        <w:contextualSpacing/>
        <w:rPr>
          <w:noProof/>
          <w:lang w:eastAsia="ru-RU"/>
        </w:rPr>
      </w:pPr>
      <w:hyperlink w:anchor="_Бизнес-кейс_5." w:history="1">
        <w:r w:rsidR="00425C65" w:rsidRPr="005C73BD">
          <w:rPr>
            <w:noProof/>
            <w:color w:val="0563C1" w:themeColor="hyperlink"/>
            <w:u w:val="single"/>
            <w:lang w:eastAsia="ru-RU"/>
          </w:rPr>
          <w:t>5 – Изменения к списку от «Депозитарий АО «Первый Брокер» к НРД.</w:t>
        </w:r>
      </w:hyperlink>
    </w:p>
    <w:p w14:paraId="40514DD1" w14:textId="77777777" w:rsidR="00425C65" w:rsidRPr="005C73BD" w:rsidRDefault="00123E49" w:rsidP="00425C65">
      <w:pPr>
        <w:numPr>
          <w:ilvl w:val="0"/>
          <w:numId w:val="27"/>
        </w:numPr>
        <w:contextualSpacing/>
        <w:rPr>
          <w:noProof/>
          <w:lang w:eastAsia="ru-RU"/>
        </w:rPr>
      </w:pPr>
      <w:hyperlink w:anchor="_Бизнес-кейс_6." w:history="1">
        <w:r w:rsidR="00425C65" w:rsidRPr="005C73BD">
          <w:rPr>
            <w:noProof/>
            <w:color w:val="0563C1" w:themeColor="hyperlink"/>
            <w:u w:val="single"/>
            <w:lang w:eastAsia="ru-RU"/>
          </w:rPr>
          <w:t>6 – Изменения к списку от НРД к «Регистратор АО «РеестроДержатель».</w:t>
        </w:r>
      </w:hyperlink>
    </w:p>
    <w:p w14:paraId="0A232598" w14:textId="2E94F203" w:rsidR="00425C65" w:rsidRPr="005C73BD" w:rsidRDefault="00425C65" w:rsidP="00425C65">
      <w:pPr>
        <w:rPr>
          <w:noProof/>
          <w:lang w:eastAsia="ru-RU"/>
        </w:rPr>
      </w:pPr>
      <w:r w:rsidRPr="005C73BD">
        <w:rPr>
          <w:noProof/>
          <w:lang w:eastAsia="ru-RU"/>
        </w:rPr>
        <w:t>Описанные в настоящем документе бизнес-кейсы приведены с целью показать процедуру передачи кода в списке по всей цепочке участников:</w:t>
      </w:r>
    </w:p>
    <w:p w14:paraId="0165E375" w14:textId="77777777" w:rsidR="00425C65" w:rsidRPr="005C73BD" w:rsidRDefault="00425C65" w:rsidP="00425C65">
      <w:pPr>
        <w:numPr>
          <w:ilvl w:val="0"/>
          <w:numId w:val="26"/>
        </w:numPr>
        <w:contextualSpacing/>
        <w:rPr>
          <w:noProof/>
          <w:lang w:eastAsia="ru-RU"/>
        </w:rPr>
      </w:pPr>
      <w:r w:rsidRPr="005C73BD">
        <w:rPr>
          <w:noProof/>
          <w:lang w:eastAsia="ru-RU"/>
        </w:rPr>
        <w:t xml:space="preserve">Код клиента в списке </w:t>
      </w:r>
    </w:p>
    <w:p w14:paraId="3CD3AB90" w14:textId="77777777" w:rsidR="00425C65" w:rsidRPr="005C73BD" w:rsidRDefault="00425C65" w:rsidP="00425C65">
      <w:pPr>
        <w:rPr>
          <w:noProof/>
          <w:lang w:eastAsia="ru-RU"/>
        </w:rPr>
      </w:pPr>
      <w:r w:rsidRPr="005C73BD">
        <w:rPr>
          <w:noProof/>
          <w:lang w:eastAsia="ru-RU"/>
        </w:rPr>
        <w:t>Код клиента в списке изменяется для каждого участника по всей цепочке, так как каждый участник на своем уровне агрегирует собранные и полученные данные и присваивает свою нумерацию в Списке. Например, для «Депозитарий АО «Второй Брокер» компания «Trust One» под порядковым номером 12, а для для «Депозитарий АО «Первый Брокер» компания «Trust One» под порядковым номером 7.</w:t>
      </w:r>
    </w:p>
    <w:p w14:paraId="1F6985AA" w14:textId="3732945E" w:rsidR="00425C65" w:rsidRPr="005C73BD" w:rsidRDefault="00C667B9" w:rsidP="00425C65">
      <w:pPr>
        <w:rPr>
          <w:noProof/>
          <w:lang w:eastAsia="ru-RU"/>
        </w:rPr>
      </w:pPr>
      <w:r w:rsidRPr="005C73BD">
        <w:rPr>
          <w:noProof/>
          <w:lang w:eastAsia="ru-RU"/>
        </w:rPr>
        <w:t>О</w:t>
      </w:r>
      <w:r w:rsidR="00425C65" w:rsidRPr="005C73BD">
        <w:rPr>
          <w:noProof/>
          <w:lang w:eastAsia="ru-RU"/>
        </w:rPr>
        <w:t xml:space="preserve">писанные бизнес-кейсы приведены с целью показать процедуру передачи изменения к Списку, в данном случае, </w:t>
      </w:r>
      <w:r w:rsidR="00425C65" w:rsidRPr="005C73BD">
        <w:t xml:space="preserve">для Иностранного Физического лица «Person Beneficiary» меняется название на «John Stewart». </w:t>
      </w:r>
    </w:p>
    <w:p w14:paraId="2E397B3D" w14:textId="5E98C36C" w:rsidR="00425C65" w:rsidRPr="005C73BD" w:rsidRDefault="00425C65" w:rsidP="00425C65">
      <w:pPr>
        <w:rPr>
          <w:noProof/>
          <w:color w:val="FF0000"/>
          <w:lang w:eastAsia="ru-RU"/>
        </w:rPr>
      </w:pPr>
      <w:r w:rsidRPr="005C73BD">
        <w:rPr>
          <w:noProof/>
          <w:color w:val="FF0000"/>
          <w:lang w:eastAsia="ru-RU"/>
        </w:rPr>
        <w:t>Обращаем внимание, что в описанных бизнес-кейсах преднамеренно не рассматриваются запросы на сбор списка</w:t>
      </w:r>
      <w:r w:rsidR="00D76ECD" w:rsidRPr="005C73BD">
        <w:rPr>
          <w:noProof/>
          <w:color w:val="FF0000"/>
          <w:lang w:eastAsia="ru-RU"/>
        </w:rPr>
        <w:t xml:space="preserve"> (см. раздел </w:t>
      </w:r>
      <w:r w:rsidR="00D76ECD" w:rsidRPr="005C73BD">
        <w:rPr>
          <w:noProof/>
          <w:color w:val="FF0000"/>
          <w:lang w:eastAsia="ru-RU"/>
        </w:rPr>
        <w:fldChar w:fldCharType="begin"/>
      </w:r>
      <w:r w:rsidR="00D76ECD" w:rsidRPr="005C73BD">
        <w:rPr>
          <w:noProof/>
          <w:color w:val="FF0000"/>
          <w:lang w:eastAsia="ru-RU"/>
        </w:rPr>
        <w:instrText xml:space="preserve"> REF _Ref31116743 \r \h </w:instrText>
      </w:r>
      <w:r w:rsidR="002C5C27" w:rsidRPr="005C73BD">
        <w:rPr>
          <w:noProof/>
          <w:color w:val="FF0000"/>
          <w:lang w:eastAsia="ru-RU"/>
        </w:rPr>
        <w:instrText xml:space="preserve"> \* MERGEFORMAT </w:instrText>
      </w:r>
      <w:r w:rsidR="00D76ECD" w:rsidRPr="005C73BD">
        <w:rPr>
          <w:noProof/>
          <w:color w:val="FF0000"/>
          <w:lang w:eastAsia="ru-RU"/>
        </w:rPr>
      </w:r>
      <w:r w:rsidR="00D76ECD" w:rsidRPr="005C73BD">
        <w:rPr>
          <w:noProof/>
          <w:color w:val="FF0000"/>
          <w:lang w:eastAsia="ru-RU"/>
        </w:rPr>
        <w:fldChar w:fldCharType="separate"/>
      </w:r>
      <w:r w:rsidR="00D76ECD" w:rsidRPr="005C73BD">
        <w:rPr>
          <w:noProof/>
          <w:color w:val="FF0000"/>
          <w:lang w:eastAsia="ru-RU"/>
        </w:rPr>
        <w:t>1</w:t>
      </w:r>
      <w:r w:rsidR="00D76ECD" w:rsidRPr="005C73BD">
        <w:rPr>
          <w:noProof/>
          <w:color w:val="FF0000"/>
          <w:lang w:eastAsia="ru-RU"/>
        </w:rPr>
        <w:fldChar w:fldCharType="end"/>
      </w:r>
      <w:r w:rsidR="00D76ECD" w:rsidRPr="005C73BD">
        <w:rPr>
          <w:noProof/>
          <w:color w:val="FF0000"/>
          <w:lang w:eastAsia="ru-RU"/>
        </w:rPr>
        <w:t>)</w:t>
      </w:r>
      <w:r w:rsidRPr="005C73BD">
        <w:rPr>
          <w:noProof/>
          <w:color w:val="FF0000"/>
          <w:lang w:eastAsia="ru-RU"/>
        </w:rPr>
        <w:t>, технические статусы и статусы приема списков. Для упрощения примера процесс рассматривается сразу с этапа предоставления Списка от конечного депозитария владельца ценных бумаг.</w:t>
      </w:r>
    </w:p>
    <w:p w14:paraId="1582D13A" w14:textId="0EF9E9E6" w:rsidR="00D76ECD" w:rsidRPr="005C73BD" w:rsidRDefault="00D76ECD" w:rsidP="00425C65">
      <w:pPr>
        <w:rPr>
          <w:noProof/>
          <w:lang w:eastAsia="ru-RU"/>
        </w:rPr>
      </w:pPr>
      <w:r w:rsidRPr="005C73BD">
        <w:rPr>
          <w:noProof/>
          <w:lang w:eastAsia="ru-RU"/>
        </w:rPr>
        <w:t>Уровень депозитария – относительно НРД.</w:t>
      </w:r>
    </w:p>
    <w:p w14:paraId="32EE6A5C" w14:textId="6662B019" w:rsidR="00425C65" w:rsidRPr="005C73BD" w:rsidRDefault="00D76ECD" w:rsidP="00425C65">
      <w:pPr>
        <w:pStyle w:val="2"/>
        <w:rPr>
          <w:noProof/>
          <w:lang w:eastAsia="ru-RU"/>
        </w:rPr>
      </w:pPr>
      <w:bookmarkStart w:id="32" w:name="_Бизнес-кейс_3.1."/>
      <w:bookmarkStart w:id="33" w:name="_Toc31290996"/>
      <w:bookmarkStart w:id="34" w:name="_Toc32939070"/>
      <w:bookmarkEnd w:id="32"/>
      <w:r w:rsidRPr="005C73BD">
        <w:rPr>
          <w:noProof/>
          <w:lang w:eastAsia="ru-RU"/>
        </w:rPr>
        <w:t xml:space="preserve">Каскад. </w:t>
      </w:r>
      <w:r w:rsidR="00A6342D" w:rsidRPr="005C73BD">
        <w:rPr>
          <w:noProof/>
          <w:lang w:eastAsia="ru-RU"/>
        </w:rPr>
        <w:t xml:space="preserve">Раскрытие </w:t>
      </w:r>
      <w:r w:rsidRPr="005C73BD">
        <w:rPr>
          <w:noProof/>
          <w:lang w:eastAsia="ru-RU"/>
        </w:rPr>
        <w:t>Д</w:t>
      </w:r>
      <w:r w:rsidR="00A6342D" w:rsidRPr="005C73BD">
        <w:rPr>
          <w:noProof/>
          <w:lang w:eastAsia="ru-RU"/>
        </w:rPr>
        <w:t>епозитария второго уровня</w:t>
      </w:r>
      <w:r w:rsidR="00425C65" w:rsidRPr="005C73BD">
        <w:rPr>
          <w:noProof/>
          <w:lang w:eastAsia="ru-RU"/>
        </w:rPr>
        <w:t>.</w:t>
      </w:r>
      <w:bookmarkEnd w:id="33"/>
      <w:bookmarkEnd w:id="34"/>
    </w:p>
    <w:p w14:paraId="02DF264A" w14:textId="77777777" w:rsidR="00425C65" w:rsidRPr="005C73BD" w:rsidRDefault="00B77AAA" w:rsidP="00B77AAA">
      <w:pPr>
        <w:contextualSpacing/>
        <w:rPr>
          <w:noProof/>
          <w:lang w:eastAsia="ru-RU"/>
        </w:rPr>
      </w:pPr>
      <w:r w:rsidRPr="005C73BD">
        <w:rPr>
          <w:b/>
          <w:i/>
        </w:rPr>
        <w:lastRenderedPageBreak/>
        <w:t>Пример xml -</w:t>
      </w:r>
      <w:r w:rsidRPr="005C73BD">
        <w:rPr>
          <w:lang w:eastAsia="ru-RU"/>
        </w:rPr>
        <w:t xml:space="preserve"> </w:t>
      </w:r>
      <w:hyperlink r:id="rId20" w:history="1">
        <w:r w:rsidRPr="005C73BD">
          <w:rPr>
            <w:rStyle w:val="af6"/>
            <w:lang w:eastAsia="ru-RU"/>
          </w:rPr>
          <w:t>Каскад.РаскрытиеДепозитарий2Уровень.xml</w:t>
        </w:r>
      </w:hyperlink>
    </w:p>
    <w:p w14:paraId="7B6FBACA" w14:textId="2A72A11B" w:rsidR="00425C65" w:rsidRPr="005C73BD" w:rsidRDefault="00425C65" w:rsidP="00425C65">
      <w:r w:rsidRPr="005C73BD">
        <w:t>«Депозитарий АО «Второй Брокер» (</w:t>
      </w:r>
      <w:r w:rsidR="00FB28B1" w:rsidRPr="005C73BD">
        <w:t>LEI - 444400B831LSRSI6RA99)</w:t>
      </w:r>
      <w:r w:rsidRPr="005C73BD">
        <w:t xml:space="preserve"> направляет в адрес «Депозитарий АО «Первый Брокер» (</w:t>
      </w:r>
      <w:r w:rsidR="00FB28B1" w:rsidRPr="005C73BD">
        <w:t>LEI - 555500B831LSRSI6RA99</w:t>
      </w:r>
      <w:r w:rsidRPr="005C73BD">
        <w:t xml:space="preserve">) 09.08.2017 информацию: </w:t>
      </w:r>
    </w:p>
    <w:p w14:paraId="085DD830" w14:textId="77777777" w:rsidR="00425C65" w:rsidRPr="005C73BD" w:rsidRDefault="00425C65" w:rsidP="00425C65">
      <w:pPr>
        <w:numPr>
          <w:ilvl w:val="0"/>
          <w:numId w:val="24"/>
        </w:numPr>
        <w:contextualSpacing/>
      </w:pPr>
      <w:r w:rsidRPr="005C73BD">
        <w:t>о лице, осуществляющем права по ценным бумагам – Доверительном управляющем «</w:t>
      </w:r>
      <w:r w:rsidRPr="005C73BD">
        <w:rPr>
          <w:lang w:val="en-US"/>
        </w:rPr>
        <w:t>Trust</w:t>
      </w:r>
      <w:r w:rsidRPr="005C73BD">
        <w:t xml:space="preserve"> One» (1-ый уровень) и </w:t>
      </w:r>
    </w:p>
    <w:p w14:paraId="133B6635" w14:textId="77777777" w:rsidR="00425C65" w:rsidRPr="005C73BD" w:rsidRDefault="00425C65" w:rsidP="00425C65">
      <w:pPr>
        <w:numPr>
          <w:ilvl w:val="0"/>
          <w:numId w:val="24"/>
        </w:numPr>
        <w:contextualSpacing/>
      </w:pPr>
      <w:r w:rsidRPr="005C73BD">
        <w:t>о лицах, в интересах которых компания «</w:t>
      </w:r>
      <w:r w:rsidRPr="005C73BD">
        <w:rPr>
          <w:lang w:val="en-US"/>
        </w:rPr>
        <w:t>Trust</w:t>
      </w:r>
      <w:r w:rsidRPr="005C73BD">
        <w:t xml:space="preserve"> One» осуществляет права по ценным бумагам (2-ой уровень):  </w:t>
      </w:r>
    </w:p>
    <w:p w14:paraId="68CCBEA4" w14:textId="77777777" w:rsidR="00425C65" w:rsidRPr="005C73BD" w:rsidRDefault="00425C65" w:rsidP="00425C65">
      <w:pPr>
        <w:numPr>
          <w:ilvl w:val="1"/>
          <w:numId w:val="24"/>
        </w:numPr>
        <w:contextualSpacing/>
      </w:pPr>
      <w:r w:rsidRPr="005C73BD">
        <w:t xml:space="preserve">Иностранной Организации Organisation1 и </w:t>
      </w:r>
    </w:p>
    <w:p w14:paraId="11BA8D0C" w14:textId="77777777" w:rsidR="00425C65" w:rsidRPr="005C73BD" w:rsidRDefault="00425C65" w:rsidP="00425C65">
      <w:pPr>
        <w:numPr>
          <w:ilvl w:val="1"/>
          <w:numId w:val="24"/>
        </w:numPr>
        <w:contextualSpacing/>
      </w:pPr>
      <w:r w:rsidRPr="005C73BD">
        <w:t xml:space="preserve">Иностранном Физическом лице Person Beneficiary. </w:t>
      </w:r>
    </w:p>
    <w:p w14:paraId="3CC1B550" w14:textId="57E4E9A4" w:rsidR="00425C65" w:rsidRPr="005C73BD" w:rsidRDefault="00425C65" w:rsidP="00425C65">
      <w:r w:rsidRPr="005C73BD">
        <w:t xml:space="preserve">Все ценные бумаги, учитывающиеся на счете депо, открытом для «Депозитарий АО «Второй Брокер» в учете «Депозитарий АО «Первый Брокер», </w:t>
      </w:r>
      <w:r w:rsidR="00B6453E" w:rsidRPr="005C73BD">
        <w:t>переда</w:t>
      </w:r>
      <w:r w:rsidR="003A64E2" w:rsidRPr="005C73BD">
        <w:t>ны</w:t>
      </w:r>
      <w:r w:rsidR="00B6453E" w:rsidRPr="005C73BD">
        <w:t xml:space="preserve"> в доверительное управление </w:t>
      </w:r>
      <w:r w:rsidR="007836F3">
        <w:t xml:space="preserve">доверительному управляющему </w:t>
      </w:r>
      <w:r w:rsidRPr="005C73BD">
        <w:t>«Trust One».</w:t>
      </w:r>
    </w:p>
    <w:p w14:paraId="6E55A17D" w14:textId="77777777" w:rsidR="00425C65" w:rsidRPr="005C73BD" w:rsidRDefault="00425C65" w:rsidP="005C73BD">
      <w:pPr>
        <w:spacing w:after="0"/>
        <w:rPr>
          <w:i/>
          <w:noProof/>
          <w:u w:val="single"/>
          <w:lang w:eastAsia="ru-RU"/>
        </w:rPr>
      </w:pPr>
      <w:r w:rsidRPr="005C73BD">
        <w:rPr>
          <w:i/>
          <w:noProof/>
          <w:u w:val="single"/>
          <w:lang w:eastAsia="ru-RU"/>
        </w:rPr>
        <w:t>Сведения о депозитарии АО «Второй брокер»:</w:t>
      </w:r>
    </w:p>
    <w:p w14:paraId="66213A09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 xml:space="preserve">Наименование - </w:t>
      </w:r>
      <w:r w:rsidRPr="005C73BD">
        <w:rPr>
          <w:noProof/>
          <w:lang w:eastAsia="ru-RU"/>
        </w:rPr>
        <w:t>АО «Второй брокер»</w:t>
      </w:r>
    </w:p>
    <w:p w14:paraId="23BC4E67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ОГРН - 2233300000022</w:t>
      </w:r>
    </w:p>
    <w:p w14:paraId="0A1884D0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Счет клиента – TL3332240008</w:t>
      </w:r>
    </w:p>
    <w:p w14:paraId="69ABC64C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На счете депо учитывается</w:t>
      </w:r>
      <w:r w:rsidRPr="005C73BD">
        <w:rPr>
          <w:i/>
          <w:lang w:val="en-US"/>
        </w:rPr>
        <w:t>:</w:t>
      </w:r>
    </w:p>
    <w:p w14:paraId="7DE34E49" w14:textId="4DDC9268" w:rsidR="00425C65" w:rsidRPr="005C73BD" w:rsidRDefault="00425C65" w:rsidP="00425C65">
      <w:pPr>
        <w:numPr>
          <w:ilvl w:val="0"/>
          <w:numId w:val="16"/>
        </w:numPr>
        <w:contextualSpacing/>
        <w:jc w:val="both"/>
        <w:rPr>
          <w:i/>
        </w:rPr>
      </w:pPr>
      <w:r w:rsidRPr="005C73BD">
        <w:rPr>
          <w:i/>
        </w:rPr>
        <w:t>90 00</w:t>
      </w:r>
      <w:r w:rsidR="007836F3">
        <w:rPr>
          <w:i/>
        </w:rPr>
        <w:t>0 цб выпуска акций обыкновенных</w:t>
      </w:r>
      <w:r w:rsidRPr="005C73BD">
        <w:rPr>
          <w:i/>
        </w:rPr>
        <w:t xml:space="preserve"> </w:t>
      </w:r>
      <w:r w:rsidRPr="005C73BD">
        <w:rPr>
          <w:i/>
          <w:lang w:val="en-US"/>
        </w:rPr>
        <w:t>ISIN</w:t>
      </w:r>
      <w:r w:rsidRPr="005C73BD">
        <w:rPr>
          <w:i/>
        </w:rPr>
        <w:t xml:space="preserve"> RU0001234567 </w:t>
      </w:r>
    </w:p>
    <w:p w14:paraId="143F5051" w14:textId="4F372619" w:rsidR="00425C65" w:rsidRPr="005C73BD" w:rsidRDefault="00425C65" w:rsidP="00425C65">
      <w:pPr>
        <w:numPr>
          <w:ilvl w:val="0"/>
          <w:numId w:val="16"/>
        </w:numPr>
        <w:contextualSpacing/>
        <w:jc w:val="both"/>
        <w:rPr>
          <w:i/>
        </w:rPr>
      </w:pPr>
      <w:r w:rsidRPr="005C73BD">
        <w:rPr>
          <w:i/>
        </w:rPr>
        <w:t>10 000 цб выпуска акций привилегированных ISIN RU0001234568</w:t>
      </w:r>
    </w:p>
    <w:p w14:paraId="11BD7755" w14:textId="77777777" w:rsidR="00D24789" w:rsidRPr="005C73BD" w:rsidRDefault="00D24789" w:rsidP="005C73BD">
      <w:pPr>
        <w:ind w:left="720"/>
        <w:contextualSpacing/>
        <w:jc w:val="both"/>
        <w:rPr>
          <w:i/>
        </w:rPr>
      </w:pPr>
    </w:p>
    <w:p w14:paraId="5BF8E866" w14:textId="77777777" w:rsidR="00425C65" w:rsidRPr="005C73BD" w:rsidRDefault="00425C65" w:rsidP="005C73BD">
      <w:pPr>
        <w:spacing w:after="0"/>
        <w:rPr>
          <w:i/>
          <w:noProof/>
          <w:u w:val="single"/>
          <w:lang w:eastAsia="ru-RU"/>
        </w:rPr>
      </w:pPr>
      <w:r w:rsidRPr="005C73BD">
        <w:rPr>
          <w:i/>
          <w:noProof/>
          <w:u w:val="single"/>
          <w:lang w:eastAsia="ru-RU"/>
        </w:rPr>
        <w:t>Сведения о депозитарии АО «Первый брокер»:</w:t>
      </w:r>
    </w:p>
    <w:p w14:paraId="76F87B00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 xml:space="preserve">Наименование - </w:t>
      </w:r>
      <w:r w:rsidRPr="005C73BD">
        <w:rPr>
          <w:noProof/>
          <w:lang w:eastAsia="ru-RU"/>
        </w:rPr>
        <w:t>АО «Первый брокер»</w:t>
      </w:r>
    </w:p>
    <w:p w14:paraId="3593A90F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ОГРН - 1133300000011</w:t>
      </w:r>
    </w:p>
    <w:p w14:paraId="7CC97A3D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Счет клиента – TL3332240009</w:t>
      </w:r>
    </w:p>
    <w:p w14:paraId="58637589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На счете депо учитывается</w:t>
      </w:r>
      <w:r w:rsidRPr="005C73BD">
        <w:rPr>
          <w:i/>
          <w:lang w:val="en-US"/>
        </w:rPr>
        <w:t>:</w:t>
      </w:r>
    </w:p>
    <w:p w14:paraId="7AA100E0" w14:textId="6389F15E" w:rsidR="00425C65" w:rsidRPr="005C73BD" w:rsidRDefault="00425C65" w:rsidP="00425C65">
      <w:pPr>
        <w:numPr>
          <w:ilvl w:val="0"/>
          <w:numId w:val="16"/>
        </w:numPr>
        <w:contextualSpacing/>
        <w:jc w:val="both"/>
        <w:rPr>
          <w:i/>
        </w:rPr>
      </w:pPr>
      <w:r w:rsidRPr="005C73BD">
        <w:rPr>
          <w:i/>
        </w:rPr>
        <w:t>90 000</w:t>
      </w:r>
      <w:r w:rsidR="007836F3">
        <w:rPr>
          <w:i/>
        </w:rPr>
        <w:t xml:space="preserve"> цб выпуска акций обыкновенных </w:t>
      </w:r>
      <w:r w:rsidRPr="005C73BD">
        <w:rPr>
          <w:i/>
          <w:lang w:val="en-US"/>
        </w:rPr>
        <w:t>ISIN</w:t>
      </w:r>
      <w:r w:rsidRPr="005C73BD">
        <w:rPr>
          <w:i/>
        </w:rPr>
        <w:t xml:space="preserve"> RU0001234567 </w:t>
      </w:r>
    </w:p>
    <w:p w14:paraId="0DAB9819" w14:textId="77777777" w:rsidR="00425C65" w:rsidRPr="005C73BD" w:rsidRDefault="00425C65" w:rsidP="00425C65">
      <w:pPr>
        <w:numPr>
          <w:ilvl w:val="0"/>
          <w:numId w:val="16"/>
        </w:numPr>
        <w:contextualSpacing/>
        <w:jc w:val="both"/>
        <w:rPr>
          <w:i/>
        </w:rPr>
      </w:pPr>
      <w:r w:rsidRPr="005C73BD">
        <w:rPr>
          <w:i/>
        </w:rPr>
        <w:t>10 000 цб выпуска акций привилегированных ISIN RU0001234568</w:t>
      </w:r>
    </w:p>
    <w:p w14:paraId="0AF6C157" w14:textId="550E0D34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Код клиента НРД - MC0077700999</w:t>
      </w:r>
    </w:p>
    <w:p w14:paraId="171D79AE" w14:textId="77777777" w:rsidR="00D24789" w:rsidRPr="005C73BD" w:rsidRDefault="00D24789" w:rsidP="00D7716F">
      <w:pPr>
        <w:ind w:left="720"/>
        <w:contextualSpacing/>
        <w:rPr>
          <w:i/>
        </w:rPr>
      </w:pPr>
    </w:p>
    <w:p w14:paraId="3763DA4F" w14:textId="3D707472" w:rsidR="00425C65" w:rsidRPr="005C73BD" w:rsidRDefault="00425C65" w:rsidP="00425C65">
      <w:pPr>
        <w:contextualSpacing/>
        <w:rPr>
          <w:i/>
          <w:u w:val="single"/>
        </w:rPr>
      </w:pPr>
      <w:r w:rsidRPr="005C73BD">
        <w:rPr>
          <w:i/>
          <w:u w:val="single"/>
        </w:rPr>
        <w:t>Сведения о доверительном управляющем «Tr</w:t>
      </w:r>
      <w:r w:rsidRPr="005C73BD">
        <w:rPr>
          <w:i/>
          <w:u w:val="single"/>
          <w:lang w:val="en-US"/>
        </w:rPr>
        <w:t>u</w:t>
      </w:r>
      <w:r w:rsidRPr="005C73BD">
        <w:rPr>
          <w:i/>
          <w:u w:val="single"/>
        </w:rPr>
        <w:t>st One»:</w:t>
      </w:r>
    </w:p>
    <w:p w14:paraId="0CBAC8EB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Тип лица/тип счета – Доверительный управляющий</w:t>
      </w:r>
    </w:p>
    <w:p w14:paraId="74BA8608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На счете депо учитывается:</w:t>
      </w:r>
    </w:p>
    <w:p w14:paraId="32B4D69F" w14:textId="0562DD58" w:rsidR="00425C65" w:rsidRPr="005C73BD" w:rsidRDefault="00425C65" w:rsidP="00425C65">
      <w:pPr>
        <w:numPr>
          <w:ilvl w:val="0"/>
          <w:numId w:val="17"/>
        </w:numPr>
        <w:contextualSpacing/>
        <w:rPr>
          <w:i/>
        </w:rPr>
      </w:pPr>
      <w:r w:rsidRPr="005C73BD">
        <w:rPr>
          <w:i/>
        </w:rPr>
        <w:t>90 000</w:t>
      </w:r>
      <w:r w:rsidR="007836F3">
        <w:rPr>
          <w:i/>
        </w:rPr>
        <w:t xml:space="preserve"> цб выпуска акций обыкновенных </w:t>
      </w:r>
      <w:r w:rsidRPr="005C73BD">
        <w:rPr>
          <w:i/>
        </w:rPr>
        <w:t xml:space="preserve">ISIN RU0001234567 </w:t>
      </w:r>
    </w:p>
    <w:p w14:paraId="5E9A5306" w14:textId="77777777" w:rsidR="00425C65" w:rsidRPr="005C73BD" w:rsidRDefault="00425C65" w:rsidP="00425C65">
      <w:pPr>
        <w:numPr>
          <w:ilvl w:val="0"/>
          <w:numId w:val="17"/>
        </w:numPr>
        <w:contextualSpacing/>
        <w:rPr>
          <w:i/>
        </w:rPr>
      </w:pPr>
      <w:r w:rsidRPr="005C73BD">
        <w:rPr>
          <w:i/>
        </w:rPr>
        <w:t>10 000 цб выпуска акций привилегированных ISIN RU0001234568</w:t>
      </w:r>
    </w:p>
    <w:p w14:paraId="616FEF09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 xml:space="preserve">Название – </w:t>
      </w:r>
      <w:r w:rsidRPr="005C73BD">
        <w:rPr>
          <w:i/>
          <w:lang w:val="en-US"/>
        </w:rPr>
        <w:t>Trust One</w:t>
      </w:r>
    </w:p>
    <w:p w14:paraId="1E320EA7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Код в списке - S000989</w:t>
      </w:r>
    </w:p>
    <w:p w14:paraId="0168E31B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  <w:lang w:val="en-US"/>
        </w:rPr>
      </w:pPr>
      <w:r w:rsidRPr="005C73BD">
        <w:rPr>
          <w:i/>
        </w:rPr>
        <w:t>Адрес</w:t>
      </w:r>
      <w:r w:rsidRPr="005C73BD">
        <w:rPr>
          <w:i/>
          <w:lang w:val="en-US"/>
        </w:rPr>
        <w:t xml:space="preserve"> – 555 South Hope Street, 88th Floor Los Angeles, California 90099, USA</w:t>
      </w:r>
    </w:p>
    <w:p w14:paraId="2FDD2C65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LEI - 9H9GLXDGHGQFU55RNE78</w:t>
      </w:r>
    </w:p>
    <w:p w14:paraId="52FCF143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Дата регистрации – 1978-08-12</w:t>
      </w:r>
    </w:p>
    <w:p w14:paraId="4CC08320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Номер регистрации – C0654321</w:t>
      </w:r>
    </w:p>
    <w:p w14:paraId="10733473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  <w:lang w:val="en-US"/>
        </w:rPr>
      </w:pPr>
      <w:r w:rsidRPr="005C73BD">
        <w:rPr>
          <w:i/>
        </w:rPr>
        <w:t>Кем</w:t>
      </w:r>
      <w:r w:rsidRPr="005C73BD">
        <w:rPr>
          <w:i/>
          <w:lang w:val="en-US"/>
        </w:rPr>
        <w:t xml:space="preserve"> </w:t>
      </w:r>
      <w:r w:rsidRPr="005C73BD">
        <w:rPr>
          <w:i/>
        </w:rPr>
        <w:t>зарегистрирован</w:t>
      </w:r>
      <w:r w:rsidRPr="005C73BD">
        <w:rPr>
          <w:i/>
          <w:lang w:val="en-US"/>
        </w:rPr>
        <w:t xml:space="preserve"> - The California Secretary of State</w:t>
      </w:r>
    </w:p>
    <w:p w14:paraId="2EAFE0BE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Банковские реквизиты совпадают с АО «Первый брокер»:</w:t>
      </w:r>
    </w:p>
    <w:p w14:paraId="2C4D9F02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Получатель средств - АО «Первый брокер»</w:t>
      </w:r>
    </w:p>
    <w:p w14:paraId="38D9DC3B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ИНН получателя – 1234567890</w:t>
      </w:r>
    </w:p>
    <w:p w14:paraId="18E2885F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Расчетный счет получателя – 22222220200000080888</w:t>
      </w:r>
    </w:p>
    <w:p w14:paraId="45965C2F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Название банка - КБ "Банк Интернешнл"</w:t>
      </w:r>
    </w:p>
    <w:p w14:paraId="345B4F57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Город банка – Москва</w:t>
      </w:r>
    </w:p>
    <w:p w14:paraId="2DFF9566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БИК банка – 044525218</w:t>
      </w:r>
    </w:p>
    <w:p w14:paraId="411326E6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lastRenderedPageBreak/>
        <w:t>Корреспондентский счет банка 30101810200000000218</w:t>
      </w:r>
    </w:p>
    <w:p w14:paraId="16C80BEA" w14:textId="77777777" w:rsidR="00425C65" w:rsidRPr="005C73BD" w:rsidRDefault="00425C65" w:rsidP="00425C65">
      <w:pPr>
        <w:ind w:left="720"/>
        <w:contextualSpacing/>
        <w:rPr>
          <w:i/>
        </w:rPr>
      </w:pPr>
    </w:p>
    <w:p w14:paraId="137DD8FE" w14:textId="77777777" w:rsidR="00425C65" w:rsidRPr="005C73BD" w:rsidRDefault="00425C65" w:rsidP="005C73BD">
      <w:pPr>
        <w:spacing w:after="0"/>
        <w:rPr>
          <w:b/>
          <w:u w:val="single"/>
        </w:rPr>
      </w:pPr>
      <w:r w:rsidRPr="005C73BD">
        <w:rPr>
          <w:u w:val="single"/>
        </w:rPr>
        <w:t>Сведения об иностранной организации Organisation1:</w:t>
      </w:r>
    </w:p>
    <w:p w14:paraId="5DFA389A" w14:textId="77777777" w:rsidR="00425C65" w:rsidRPr="005C73BD" w:rsidRDefault="00425C65" w:rsidP="00425C65">
      <w:pPr>
        <w:numPr>
          <w:ilvl w:val="0"/>
          <w:numId w:val="4"/>
        </w:numPr>
        <w:contextualSpacing/>
      </w:pPr>
      <w:r w:rsidRPr="005C73BD">
        <w:t>Тип лица/тип счета – учредитель управления</w:t>
      </w:r>
    </w:p>
    <w:p w14:paraId="635A4BDA" w14:textId="77777777" w:rsidR="00425C65" w:rsidRPr="005C73BD" w:rsidRDefault="00425C65" w:rsidP="00425C65">
      <w:pPr>
        <w:numPr>
          <w:ilvl w:val="0"/>
          <w:numId w:val="4"/>
        </w:numPr>
        <w:contextualSpacing/>
        <w:rPr>
          <w:lang w:val="en-US"/>
        </w:rPr>
      </w:pPr>
      <w:r w:rsidRPr="005C73BD">
        <w:t>Название</w:t>
      </w:r>
      <w:r w:rsidRPr="005C73BD">
        <w:rPr>
          <w:lang w:val="en-US"/>
        </w:rPr>
        <w:t xml:space="preserve"> - Organisation1</w:t>
      </w:r>
    </w:p>
    <w:p w14:paraId="1A1CD738" w14:textId="77777777" w:rsidR="00425C65" w:rsidRPr="005C73BD" w:rsidRDefault="00425C65" w:rsidP="00425C65">
      <w:pPr>
        <w:numPr>
          <w:ilvl w:val="0"/>
          <w:numId w:val="4"/>
        </w:numPr>
        <w:contextualSpacing/>
        <w:rPr>
          <w:lang w:val="en-US"/>
        </w:rPr>
      </w:pPr>
      <w:r w:rsidRPr="005C73BD">
        <w:t>Адрес</w:t>
      </w:r>
      <w:r w:rsidRPr="005C73BD">
        <w:rPr>
          <w:lang w:val="en-US"/>
        </w:rPr>
        <w:t xml:space="preserve"> – 333 South Hope Street, 77th Floor Los Angeles, California 90099, USA</w:t>
      </w:r>
    </w:p>
    <w:p w14:paraId="5F793DD5" w14:textId="77777777" w:rsidR="00425C65" w:rsidRPr="005C73BD" w:rsidRDefault="00425C65" w:rsidP="00425C65">
      <w:pPr>
        <w:numPr>
          <w:ilvl w:val="0"/>
          <w:numId w:val="4"/>
        </w:numPr>
        <w:contextualSpacing/>
        <w:rPr>
          <w:lang w:val="en-US"/>
        </w:rPr>
      </w:pPr>
      <w:r w:rsidRPr="005C73BD">
        <w:rPr>
          <w:lang w:val="en-US"/>
        </w:rPr>
        <w:t>LEI</w:t>
      </w:r>
      <w:r w:rsidRPr="005C73BD">
        <w:t xml:space="preserve"> - 9H9GLXDRUGQFU88RNE77</w:t>
      </w:r>
    </w:p>
    <w:p w14:paraId="494600F3" w14:textId="77777777" w:rsidR="00425C65" w:rsidRPr="005C73BD" w:rsidRDefault="00425C65" w:rsidP="00425C65">
      <w:pPr>
        <w:numPr>
          <w:ilvl w:val="0"/>
          <w:numId w:val="4"/>
        </w:numPr>
        <w:contextualSpacing/>
        <w:rPr>
          <w:lang w:val="en-US"/>
        </w:rPr>
      </w:pPr>
      <w:r w:rsidRPr="005C73BD">
        <w:t>Дата регистрации – 1948-07-12</w:t>
      </w:r>
    </w:p>
    <w:p w14:paraId="1D9F4BB0" w14:textId="77777777" w:rsidR="00425C65" w:rsidRPr="005C73BD" w:rsidRDefault="00425C65" w:rsidP="00425C65">
      <w:pPr>
        <w:numPr>
          <w:ilvl w:val="0"/>
          <w:numId w:val="4"/>
        </w:numPr>
        <w:contextualSpacing/>
        <w:rPr>
          <w:lang w:val="en-US"/>
        </w:rPr>
      </w:pPr>
      <w:r w:rsidRPr="005C73BD">
        <w:t>Номер регистрации – C0123456</w:t>
      </w:r>
    </w:p>
    <w:p w14:paraId="03275783" w14:textId="77777777" w:rsidR="00425C65" w:rsidRPr="005C73BD" w:rsidRDefault="00425C65" w:rsidP="00425C65">
      <w:pPr>
        <w:numPr>
          <w:ilvl w:val="0"/>
          <w:numId w:val="4"/>
        </w:numPr>
        <w:contextualSpacing/>
        <w:rPr>
          <w:lang w:val="en-US"/>
        </w:rPr>
      </w:pPr>
      <w:r w:rsidRPr="005C73BD">
        <w:t>Кем</w:t>
      </w:r>
      <w:r w:rsidRPr="005C73BD">
        <w:rPr>
          <w:lang w:val="en-US"/>
        </w:rPr>
        <w:t xml:space="preserve"> </w:t>
      </w:r>
      <w:r w:rsidRPr="005C73BD">
        <w:t>зарегистрирован</w:t>
      </w:r>
      <w:r w:rsidRPr="005C73BD">
        <w:rPr>
          <w:lang w:val="en-US"/>
        </w:rPr>
        <w:t xml:space="preserve"> - The California Secretary of State</w:t>
      </w:r>
    </w:p>
    <w:p w14:paraId="1754F563" w14:textId="54E560C7" w:rsidR="00425C65" w:rsidRPr="005C73BD" w:rsidRDefault="00425C65" w:rsidP="00425C65">
      <w:pPr>
        <w:numPr>
          <w:ilvl w:val="0"/>
          <w:numId w:val="4"/>
        </w:numPr>
        <w:contextualSpacing/>
      </w:pPr>
      <w:r w:rsidRPr="005C73BD">
        <w:t xml:space="preserve">Количество </w:t>
      </w:r>
      <w:r w:rsidR="006D3A99" w:rsidRPr="005C73BD">
        <w:t>цб</w:t>
      </w:r>
      <w:r w:rsidRPr="005C73BD">
        <w:t xml:space="preserve"> – 50 000 цб выпуска с ISIN RU0001234567 и 10 000 цб выпуска с ISIN RU0001234568</w:t>
      </w:r>
    </w:p>
    <w:p w14:paraId="0E21AE89" w14:textId="77777777" w:rsidR="00D24789" w:rsidRPr="005C73BD" w:rsidRDefault="00D24789" w:rsidP="00425C65"/>
    <w:p w14:paraId="3156A4AB" w14:textId="340685CE" w:rsidR="00425C65" w:rsidRPr="005C73BD" w:rsidRDefault="00425C65" w:rsidP="005C73BD">
      <w:pPr>
        <w:spacing w:after="0"/>
        <w:rPr>
          <w:u w:val="single"/>
        </w:rPr>
      </w:pPr>
      <w:r w:rsidRPr="005C73BD">
        <w:rPr>
          <w:u w:val="single"/>
        </w:rPr>
        <w:t>Иностранное Физическое лицо (Person Beneficiary)</w:t>
      </w:r>
      <w:r w:rsidR="00D24789" w:rsidRPr="005C73BD">
        <w:rPr>
          <w:u w:val="single"/>
        </w:rPr>
        <w:t>:</w:t>
      </w:r>
    </w:p>
    <w:p w14:paraId="63F80C76" w14:textId="77777777" w:rsidR="00425C65" w:rsidRPr="005C73BD" w:rsidRDefault="00425C65" w:rsidP="00425C65">
      <w:pPr>
        <w:numPr>
          <w:ilvl w:val="0"/>
          <w:numId w:val="5"/>
        </w:numPr>
        <w:contextualSpacing/>
      </w:pPr>
      <w:r w:rsidRPr="005C73BD">
        <w:t>Тип лица/тип счета – учредитель управления</w:t>
      </w:r>
    </w:p>
    <w:p w14:paraId="3E02EAA0" w14:textId="77777777" w:rsidR="00425C65" w:rsidRPr="005C73BD" w:rsidRDefault="00425C65" w:rsidP="00425C65">
      <w:pPr>
        <w:numPr>
          <w:ilvl w:val="0"/>
          <w:numId w:val="5"/>
        </w:numPr>
        <w:contextualSpacing/>
      </w:pPr>
      <w:r w:rsidRPr="005C73BD">
        <w:t>Название – Person Beneficiary</w:t>
      </w:r>
    </w:p>
    <w:p w14:paraId="10EFDB36" w14:textId="77777777" w:rsidR="00425C65" w:rsidRPr="005C73BD" w:rsidRDefault="00425C65" w:rsidP="00425C65">
      <w:pPr>
        <w:numPr>
          <w:ilvl w:val="0"/>
          <w:numId w:val="5"/>
        </w:numPr>
        <w:contextualSpacing/>
        <w:rPr>
          <w:lang w:val="en-US"/>
        </w:rPr>
      </w:pPr>
      <w:r w:rsidRPr="005C73BD">
        <w:t>Адрес</w:t>
      </w:r>
      <w:r w:rsidRPr="005C73BD">
        <w:rPr>
          <w:lang w:val="en-US"/>
        </w:rPr>
        <w:t xml:space="preserve"> – George's Court33-77 Townsend Street Dublin 8, IRELAND</w:t>
      </w:r>
    </w:p>
    <w:p w14:paraId="5CB96D59" w14:textId="71D8C614" w:rsidR="00425C65" w:rsidRPr="005C73BD" w:rsidRDefault="00425C65" w:rsidP="00425C65">
      <w:pPr>
        <w:numPr>
          <w:ilvl w:val="0"/>
          <w:numId w:val="5"/>
        </w:numPr>
        <w:contextualSpacing/>
      </w:pPr>
      <w:r w:rsidRPr="005C73BD">
        <w:t xml:space="preserve">Количество </w:t>
      </w:r>
      <w:r w:rsidR="006D3A99" w:rsidRPr="005C73BD">
        <w:t>цб</w:t>
      </w:r>
      <w:r w:rsidRPr="005C73BD">
        <w:t xml:space="preserve"> - 40 000 цб выпуска с </w:t>
      </w:r>
      <w:r w:rsidRPr="005C73BD">
        <w:rPr>
          <w:lang w:val="en-US"/>
        </w:rPr>
        <w:t>ISIN</w:t>
      </w:r>
      <w:r w:rsidRPr="005C73BD">
        <w:t xml:space="preserve"> </w:t>
      </w:r>
      <w:r w:rsidRPr="005C73BD">
        <w:rPr>
          <w:lang w:val="en-US"/>
        </w:rPr>
        <w:t>RU</w:t>
      </w:r>
      <w:r w:rsidRPr="005C73BD">
        <w:t>0001234567</w:t>
      </w:r>
    </w:p>
    <w:p w14:paraId="50A4DB27" w14:textId="77777777" w:rsidR="00425C65" w:rsidRPr="005C73BD" w:rsidRDefault="00425C65" w:rsidP="00425C65">
      <w:pPr>
        <w:ind w:left="720"/>
        <w:contextualSpacing/>
      </w:pPr>
    </w:p>
    <w:p w14:paraId="5F784F9E" w14:textId="6845D9A1" w:rsidR="00425C65" w:rsidRPr="005C73BD" w:rsidRDefault="00D76ECD" w:rsidP="00425C65">
      <w:pPr>
        <w:pStyle w:val="2"/>
        <w:rPr>
          <w:noProof/>
          <w:lang w:eastAsia="ru-RU"/>
        </w:rPr>
      </w:pPr>
      <w:bookmarkStart w:id="35" w:name="_Бизнес-кейс_3.2."/>
      <w:bookmarkStart w:id="36" w:name="_Toc31290997"/>
      <w:bookmarkStart w:id="37" w:name="_Toc32939071"/>
      <w:bookmarkEnd w:id="35"/>
      <w:r w:rsidRPr="005C73BD">
        <w:rPr>
          <w:noProof/>
          <w:lang w:eastAsia="ru-RU"/>
        </w:rPr>
        <w:t>Каскад. Раскрытие Депозитария первого уровня</w:t>
      </w:r>
      <w:r w:rsidR="00425C65" w:rsidRPr="005C73BD">
        <w:rPr>
          <w:noProof/>
          <w:lang w:eastAsia="ru-RU"/>
        </w:rPr>
        <w:t>.</w:t>
      </w:r>
      <w:bookmarkEnd w:id="36"/>
      <w:bookmarkEnd w:id="37"/>
    </w:p>
    <w:p w14:paraId="4899349F" w14:textId="77777777" w:rsidR="00B77AAA" w:rsidRPr="005C73BD" w:rsidRDefault="00432BB9" w:rsidP="00425C65">
      <w:pPr>
        <w:rPr>
          <w:i/>
        </w:rPr>
      </w:pPr>
      <w:r w:rsidRPr="005C73BD">
        <w:rPr>
          <w:b/>
          <w:i/>
        </w:rPr>
        <w:t xml:space="preserve">Пример xml </w:t>
      </w:r>
      <w:r w:rsidR="00B77AAA" w:rsidRPr="005C73BD">
        <w:rPr>
          <w:b/>
          <w:i/>
        </w:rPr>
        <w:t>–</w:t>
      </w:r>
      <w:r w:rsidRPr="005C73BD">
        <w:rPr>
          <w:i/>
        </w:rPr>
        <w:t xml:space="preserve"> </w:t>
      </w:r>
      <w:hyperlink r:id="rId21" w:history="1">
        <w:r w:rsidR="00B77AAA" w:rsidRPr="005C73BD">
          <w:rPr>
            <w:rStyle w:val="af6"/>
            <w:i/>
          </w:rPr>
          <w:t>Каскад.РаскрытиеДепозитарий1Уровень.xml</w:t>
        </w:r>
      </w:hyperlink>
    </w:p>
    <w:p w14:paraId="1D5EBA20" w14:textId="28A7A67D" w:rsidR="00425C65" w:rsidRPr="005C73BD" w:rsidRDefault="00425C65" w:rsidP="00425C65">
      <w:r w:rsidRPr="005C73BD">
        <w:t xml:space="preserve">«Депозитарий АО «Первый Брокер» (LEI - </w:t>
      </w:r>
      <w:r w:rsidR="00FA0CBD" w:rsidRPr="005C73BD">
        <w:t>555500B831LSRSI6RA99</w:t>
      </w:r>
      <w:r w:rsidR="007836F3">
        <w:t>)</w:t>
      </w:r>
      <w:r w:rsidRPr="005C73BD">
        <w:t xml:space="preserve"> направляет в адрес НРД 10.08.2017 суммарный агрегированный список, содержащий:</w:t>
      </w:r>
    </w:p>
    <w:p w14:paraId="5617282D" w14:textId="70326E2D" w:rsidR="00425C65" w:rsidRPr="005C73BD" w:rsidRDefault="00425C65" w:rsidP="00425C65">
      <w:pPr>
        <w:numPr>
          <w:ilvl w:val="0"/>
          <w:numId w:val="23"/>
        </w:numPr>
        <w:contextualSpacing/>
      </w:pPr>
      <w:r w:rsidRPr="005C73BD">
        <w:t>информацию о лице, осуществляющем права по ценным бумаг</w:t>
      </w:r>
      <w:r w:rsidR="007836F3">
        <w:t xml:space="preserve">ам – Доверительном управляющем </w:t>
      </w:r>
      <w:r w:rsidRPr="005C73BD">
        <w:t>«</w:t>
      </w:r>
      <w:r w:rsidRPr="005C73BD">
        <w:rPr>
          <w:lang w:val="en-US"/>
        </w:rPr>
        <w:t>Trust</w:t>
      </w:r>
      <w:r w:rsidRPr="005C73BD">
        <w:t xml:space="preserve"> One» (1-ый уровень);</w:t>
      </w:r>
    </w:p>
    <w:p w14:paraId="516D3C49" w14:textId="228E397D" w:rsidR="00425C65" w:rsidRPr="005C73BD" w:rsidRDefault="00425C65" w:rsidP="00425C65">
      <w:pPr>
        <w:numPr>
          <w:ilvl w:val="0"/>
          <w:numId w:val="23"/>
        </w:numPr>
        <w:contextualSpacing/>
      </w:pPr>
      <w:r w:rsidRPr="005C73BD">
        <w:t>информацию о лицах, в интересах которых компания «</w:t>
      </w:r>
      <w:r w:rsidRPr="005C73BD">
        <w:rPr>
          <w:lang w:val="en-US"/>
        </w:rPr>
        <w:t>Trust</w:t>
      </w:r>
      <w:r w:rsidRPr="005C73BD">
        <w:t xml:space="preserve"> One» осуществляет права по ценным бумагам (2-ой уровень):  </w:t>
      </w:r>
    </w:p>
    <w:p w14:paraId="66AE929C" w14:textId="77777777" w:rsidR="00425C65" w:rsidRPr="005C73BD" w:rsidRDefault="00425C65" w:rsidP="00425C65">
      <w:pPr>
        <w:numPr>
          <w:ilvl w:val="1"/>
          <w:numId w:val="23"/>
        </w:numPr>
        <w:contextualSpacing/>
      </w:pPr>
      <w:r w:rsidRPr="005C73BD">
        <w:t xml:space="preserve">Иностранной Организации Organisation1 и </w:t>
      </w:r>
    </w:p>
    <w:p w14:paraId="523B5F8F" w14:textId="77777777" w:rsidR="00425C65" w:rsidRPr="005C73BD" w:rsidRDefault="00425C65" w:rsidP="00425C65">
      <w:pPr>
        <w:numPr>
          <w:ilvl w:val="1"/>
          <w:numId w:val="23"/>
        </w:numPr>
        <w:contextualSpacing/>
      </w:pPr>
      <w:r w:rsidRPr="005C73BD">
        <w:t>Иностранном Физическом лице Person Beneficiary.</w:t>
      </w:r>
    </w:p>
    <w:p w14:paraId="4ACDD893" w14:textId="77777777" w:rsidR="00425C65" w:rsidRPr="005C73BD" w:rsidRDefault="00425C65" w:rsidP="00425C65">
      <w:pPr>
        <w:jc w:val="both"/>
        <w:rPr>
          <w:i/>
        </w:rPr>
      </w:pPr>
      <w:r w:rsidRPr="005C73BD">
        <w:rPr>
          <w:i/>
        </w:rPr>
        <w:t xml:space="preserve">Поскольку депозитарий АО «Второй Брокер» - предоставил информацию о Доверительном управляющем «Trust One» (1-ый уровень) в отношении всего количества ценных бумаг, учитывающихся на счете АО «Второй Брокер» в </w:t>
      </w:r>
      <w:r w:rsidRPr="005C73BD">
        <w:t>«Депозитарий АО «Первый Брокер»</w:t>
      </w:r>
      <w:r w:rsidRPr="005C73BD">
        <w:rPr>
          <w:i/>
        </w:rPr>
        <w:t>, информация о самом депозитарии АО «Второй Брокер» в списке отсутствует.</w:t>
      </w:r>
    </w:p>
    <w:p w14:paraId="55FA6142" w14:textId="45402768" w:rsidR="00425C65" w:rsidRPr="005C73BD" w:rsidRDefault="00425C65" w:rsidP="00425C65">
      <w:pPr>
        <w:contextualSpacing/>
        <w:rPr>
          <w:i/>
          <w:u w:val="single"/>
        </w:rPr>
      </w:pPr>
      <w:r w:rsidRPr="005C73BD">
        <w:rPr>
          <w:i/>
          <w:u w:val="single"/>
        </w:rPr>
        <w:t>Сведения о доверительном управляющем «Tr</w:t>
      </w:r>
      <w:r w:rsidRPr="005C73BD">
        <w:rPr>
          <w:i/>
          <w:u w:val="single"/>
          <w:lang w:val="en-US"/>
        </w:rPr>
        <w:t>u</w:t>
      </w:r>
      <w:r w:rsidRPr="005C73BD">
        <w:rPr>
          <w:i/>
          <w:u w:val="single"/>
        </w:rPr>
        <w:t>st One»:</w:t>
      </w:r>
    </w:p>
    <w:p w14:paraId="0172035D" w14:textId="4934A70F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 xml:space="preserve">Тип лица/тип счета – Доверительный управляющий </w:t>
      </w:r>
    </w:p>
    <w:p w14:paraId="0DF7A6DC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На счете депо учитывается:</w:t>
      </w:r>
    </w:p>
    <w:p w14:paraId="70C8EF81" w14:textId="71E4A011" w:rsidR="00425C65" w:rsidRPr="005C73BD" w:rsidRDefault="00425C65" w:rsidP="00425C65">
      <w:pPr>
        <w:numPr>
          <w:ilvl w:val="0"/>
          <w:numId w:val="17"/>
        </w:numPr>
        <w:contextualSpacing/>
        <w:rPr>
          <w:i/>
        </w:rPr>
      </w:pPr>
      <w:r w:rsidRPr="005C73BD">
        <w:rPr>
          <w:i/>
        </w:rPr>
        <w:t>90 000</w:t>
      </w:r>
      <w:r w:rsidR="007836F3">
        <w:rPr>
          <w:i/>
        </w:rPr>
        <w:t xml:space="preserve"> цб выпуска акций обыкновенных </w:t>
      </w:r>
      <w:r w:rsidRPr="005C73BD">
        <w:rPr>
          <w:i/>
        </w:rPr>
        <w:t xml:space="preserve">ISIN RU0001234567 </w:t>
      </w:r>
    </w:p>
    <w:p w14:paraId="67992C4C" w14:textId="77777777" w:rsidR="00425C65" w:rsidRPr="005C73BD" w:rsidRDefault="00425C65" w:rsidP="00425C65">
      <w:pPr>
        <w:numPr>
          <w:ilvl w:val="0"/>
          <w:numId w:val="17"/>
        </w:numPr>
        <w:contextualSpacing/>
        <w:rPr>
          <w:i/>
        </w:rPr>
      </w:pPr>
      <w:r w:rsidRPr="005C73BD">
        <w:rPr>
          <w:i/>
        </w:rPr>
        <w:t>10 000 цб выпуска акций привилегированных ISIN RU0001234568</w:t>
      </w:r>
    </w:p>
    <w:p w14:paraId="7A454E93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 xml:space="preserve">Название – </w:t>
      </w:r>
      <w:r w:rsidRPr="005C73BD">
        <w:rPr>
          <w:i/>
          <w:lang w:val="en-US"/>
        </w:rPr>
        <w:t>Trust One</w:t>
      </w:r>
    </w:p>
    <w:p w14:paraId="4FE45DFB" w14:textId="1F930091" w:rsidR="00425C65" w:rsidRPr="005C73BD" w:rsidRDefault="00425C65" w:rsidP="00425C65">
      <w:pPr>
        <w:numPr>
          <w:ilvl w:val="0"/>
          <w:numId w:val="2"/>
        </w:numPr>
        <w:contextualSpacing/>
        <w:rPr>
          <w:b/>
          <w:i/>
        </w:rPr>
      </w:pPr>
      <w:r w:rsidRPr="005C73BD">
        <w:rPr>
          <w:b/>
          <w:i/>
        </w:rPr>
        <w:t>Код в списке - 145689 (значение изменилось, значение присвоено «Депозитарий АО «Первый Брокер»)</w:t>
      </w:r>
    </w:p>
    <w:p w14:paraId="06F63456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  <w:lang w:val="en-US"/>
        </w:rPr>
      </w:pPr>
      <w:r w:rsidRPr="005C73BD">
        <w:rPr>
          <w:i/>
        </w:rPr>
        <w:t>Адрес</w:t>
      </w:r>
      <w:r w:rsidRPr="005C73BD">
        <w:rPr>
          <w:i/>
          <w:lang w:val="en-US"/>
        </w:rPr>
        <w:t xml:space="preserve"> – 555 South Hope Street, 88th Floor Los Angeles, California 90099, USA</w:t>
      </w:r>
    </w:p>
    <w:p w14:paraId="2E428C07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LEI - 9H9GLXDGHGQFU55RNE78</w:t>
      </w:r>
    </w:p>
    <w:p w14:paraId="4A02B8A4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Дата регистрации – 1978-08-12</w:t>
      </w:r>
    </w:p>
    <w:p w14:paraId="65724C15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Номер регистрации – C0654321</w:t>
      </w:r>
    </w:p>
    <w:p w14:paraId="6CDDC008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  <w:lang w:val="en-US"/>
        </w:rPr>
      </w:pPr>
      <w:r w:rsidRPr="005C73BD">
        <w:rPr>
          <w:i/>
        </w:rPr>
        <w:t>Кем</w:t>
      </w:r>
      <w:r w:rsidRPr="005C73BD">
        <w:rPr>
          <w:i/>
          <w:lang w:val="en-US"/>
        </w:rPr>
        <w:t xml:space="preserve"> </w:t>
      </w:r>
      <w:r w:rsidRPr="005C73BD">
        <w:rPr>
          <w:i/>
        </w:rPr>
        <w:t>зарегистрирован</w:t>
      </w:r>
      <w:r w:rsidRPr="005C73BD">
        <w:rPr>
          <w:i/>
          <w:lang w:val="en-US"/>
        </w:rPr>
        <w:t xml:space="preserve"> - The California Secretary of State</w:t>
      </w:r>
    </w:p>
    <w:p w14:paraId="121CDD28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Банковские реквизиты совпадают с АО «Первый брокер»:</w:t>
      </w:r>
    </w:p>
    <w:p w14:paraId="785D10E2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lastRenderedPageBreak/>
        <w:t>Получатель средств - АО «Первый брокер»</w:t>
      </w:r>
    </w:p>
    <w:p w14:paraId="255DA7A3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ИНН получателя – 1234567890</w:t>
      </w:r>
    </w:p>
    <w:p w14:paraId="14F4E3AC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Расчетный счет получателя – 22222220200000080888</w:t>
      </w:r>
    </w:p>
    <w:p w14:paraId="11CEED97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Название банка - КБ "Банк Интернешнл"</w:t>
      </w:r>
    </w:p>
    <w:p w14:paraId="4A7D84DC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Город банка – Москва</w:t>
      </w:r>
    </w:p>
    <w:p w14:paraId="4C5EBEF1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БИК банка – 044525218</w:t>
      </w:r>
    </w:p>
    <w:p w14:paraId="69D00747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Корреспондентский счет банка 30101810200000000218</w:t>
      </w:r>
    </w:p>
    <w:p w14:paraId="6CB425ED" w14:textId="77777777" w:rsidR="00425C65" w:rsidRPr="005C73BD" w:rsidRDefault="00425C65" w:rsidP="00425C65">
      <w:pPr>
        <w:ind w:left="720"/>
        <w:contextualSpacing/>
        <w:rPr>
          <w:i/>
        </w:rPr>
      </w:pPr>
    </w:p>
    <w:p w14:paraId="561FEDF5" w14:textId="77777777" w:rsidR="00425C65" w:rsidRPr="005C73BD" w:rsidRDefault="00425C65" w:rsidP="005C73BD">
      <w:pPr>
        <w:spacing w:after="0"/>
        <w:rPr>
          <w:b/>
          <w:u w:val="single"/>
        </w:rPr>
      </w:pPr>
      <w:r w:rsidRPr="005C73BD">
        <w:rPr>
          <w:u w:val="single"/>
        </w:rPr>
        <w:t>Сведения об иностранной организации Organisation1:</w:t>
      </w:r>
    </w:p>
    <w:p w14:paraId="21F8A965" w14:textId="77777777" w:rsidR="00425C65" w:rsidRPr="005C73BD" w:rsidRDefault="00425C65" w:rsidP="00425C65">
      <w:pPr>
        <w:numPr>
          <w:ilvl w:val="0"/>
          <w:numId w:val="4"/>
        </w:numPr>
        <w:contextualSpacing/>
      </w:pPr>
      <w:r w:rsidRPr="005C73BD">
        <w:t>Тип лица/тип счета – учредитель управления</w:t>
      </w:r>
    </w:p>
    <w:p w14:paraId="5B8755EA" w14:textId="77777777" w:rsidR="00425C65" w:rsidRPr="005C73BD" w:rsidRDefault="00425C65" w:rsidP="00425C65">
      <w:pPr>
        <w:numPr>
          <w:ilvl w:val="0"/>
          <w:numId w:val="4"/>
        </w:numPr>
        <w:contextualSpacing/>
        <w:rPr>
          <w:lang w:val="en-US"/>
        </w:rPr>
      </w:pPr>
      <w:r w:rsidRPr="005C73BD">
        <w:t>Название</w:t>
      </w:r>
      <w:r w:rsidRPr="005C73BD">
        <w:rPr>
          <w:lang w:val="en-US"/>
        </w:rPr>
        <w:t xml:space="preserve"> - Organisation1</w:t>
      </w:r>
    </w:p>
    <w:p w14:paraId="71F7E41F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lang w:val="en-US"/>
        </w:rPr>
      </w:pPr>
      <w:r w:rsidRPr="005C73BD">
        <w:t>Адрес</w:t>
      </w:r>
      <w:r w:rsidRPr="005C73BD">
        <w:rPr>
          <w:lang w:val="en-US"/>
        </w:rPr>
        <w:t xml:space="preserve"> – 333 South Hope Street, 77th Floor Los Angeles, California 90099, USA</w:t>
      </w:r>
    </w:p>
    <w:p w14:paraId="4DF76B9A" w14:textId="77777777" w:rsidR="00425C65" w:rsidRPr="005C73BD" w:rsidRDefault="00425C65" w:rsidP="00425C65">
      <w:pPr>
        <w:numPr>
          <w:ilvl w:val="0"/>
          <w:numId w:val="4"/>
        </w:numPr>
        <w:contextualSpacing/>
        <w:rPr>
          <w:lang w:val="en-US"/>
        </w:rPr>
      </w:pPr>
      <w:r w:rsidRPr="005C73BD">
        <w:rPr>
          <w:lang w:val="en-US"/>
        </w:rPr>
        <w:t>LEI</w:t>
      </w:r>
      <w:r w:rsidRPr="005C73BD">
        <w:t xml:space="preserve"> - 9H9GLXDRUGQFU88RNE77</w:t>
      </w:r>
    </w:p>
    <w:p w14:paraId="27E7D3FB" w14:textId="77777777" w:rsidR="00425C65" w:rsidRPr="005C73BD" w:rsidRDefault="00425C65" w:rsidP="00425C65">
      <w:pPr>
        <w:numPr>
          <w:ilvl w:val="0"/>
          <w:numId w:val="4"/>
        </w:numPr>
        <w:contextualSpacing/>
        <w:rPr>
          <w:lang w:val="en-US"/>
        </w:rPr>
      </w:pPr>
      <w:r w:rsidRPr="005C73BD">
        <w:t>Дата регистрации – 1948-07-12</w:t>
      </w:r>
    </w:p>
    <w:p w14:paraId="03BC0048" w14:textId="77777777" w:rsidR="00425C65" w:rsidRPr="005C73BD" w:rsidRDefault="00425C65" w:rsidP="00425C65">
      <w:pPr>
        <w:numPr>
          <w:ilvl w:val="0"/>
          <w:numId w:val="4"/>
        </w:numPr>
        <w:contextualSpacing/>
        <w:rPr>
          <w:lang w:val="en-US"/>
        </w:rPr>
      </w:pPr>
      <w:r w:rsidRPr="005C73BD">
        <w:t>Номер регистрации – C0123456</w:t>
      </w:r>
    </w:p>
    <w:p w14:paraId="5E637131" w14:textId="77777777" w:rsidR="00425C65" w:rsidRPr="005C73BD" w:rsidRDefault="00425C65" w:rsidP="00425C65">
      <w:pPr>
        <w:numPr>
          <w:ilvl w:val="0"/>
          <w:numId w:val="4"/>
        </w:numPr>
        <w:contextualSpacing/>
        <w:rPr>
          <w:lang w:val="en-US"/>
        </w:rPr>
      </w:pPr>
      <w:r w:rsidRPr="005C73BD">
        <w:t>Кем</w:t>
      </w:r>
      <w:r w:rsidRPr="005C73BD">
        <w:rPr>
          <w:lang w:val="en-US"/>
        </w:rPr>
        <w:t xml:space="preserve"> </w:t>
      </w:r>
      <w:r w:rsidRPr="005C73BD">
        <w:t>зарегистрирован</w:t>
      </w:r>
      <w:r w:rsidRPr="005C73BD">
        <w:rPr>
          <w:lang w:val="en-US"/>
        </w:rPr>
        <w:t xml:space="preserve"> - The California Secretary of State</w:t>
      </w:r>
    </w:p>
    <w:p w14:paraId="27FA56FE" w14:textId="740ACA4A" w:rsidR="00425C65" w:rsidRPr="005C73BD" w:rsidRDefault="00425C65" w:rsidP="00425C65">
      <w:pPr>
        <w:numPr>
          <w:ilvl w:val="0"/>
          <w:numId w:val="4"/>
        </w:numPr>
        <w:contextualSpacing/>
      </w:pPr>
      <w:r w:rsidRPr="005C73BD">
        <w:t xml:space="preserve">Количество </w:t>
      </w:r>
      <w:r w:rsidR="006D3A99" w:rsidRPr="005C73BD">
        <w:t>цб</w:t>
      </w:r>
      <w:r w:rsidRPr="005C73BD">
        <w:t xml:space="preserve"> – 50 000 цб выпуска с ISIN RU0001234567 и 10 000 цб выпуска с ISIN RU0001234568</w:t>
      </w:r>
    </w:p>
    <w:p w14:paraId="0570039E" w14:textId="77777777" w:rsidR="00D24789" w:rsidRPr="005C73BD" w:rsidRDefault="00D24789" w:rsidP="00425C65"/>
    <w:p w14:paraId="49E82138" w14:textId="65897A5D" w:rsidR="00425C65" w:rsidRPr="005C73BD" w:rsidRDefault="00425C65" w:rsidP="005C73BD">
      <w:pPr>
        <w:spacing w:after="0"/>
        <w:rPr>
          <w:u w:val="single"/>
        </w:rPr>
      </w:pPr>
      <w:r w:rsidRPr="005C73BD">
        <w:rPr>
          <w:u w:val="single"/>
        </w:rPr>
        <w:t>Иностранное Физическое лицо (Person Beneficiary)</w:t>
      </w:r>
      <w:r w:rsidR="00D24789" w:rsidRPr="005C73BD">
        <w:rPr>
          <w:u w:val="single"/>
        </w:rPr>
        <w:t>:</w:t>
      </w:r>
    </w:p>
    <w:p w14:paraId="694F3E1A" w14:textId="77777777" w:rsidR="00425C65" w:rsidRPr="005C73BD" w:rsidRDefault="00425C65" w:rsidP="00425C65">
      <w:pPr>
        <w:numPr>
          <w:ilvl w:val="0"/>
          <w:numId w:val="5"/>
        </w:numPr>
        <w:contextualSpacing/>
      </w:pPr>
      <w:r w:rsidRPr="005C73BD">
        <w:t>Тип лица/тип счета – учредитель управления</w:t>
      </w:r>
    </w:p>
    <w:p w14:paraId="200E66B4" w14:textId="77777777" w:rsidR="00425C65" w:rsidRPr="005C73BD" w:rsidRDefault="00425C65" w:rsidP="00425C65">
      <w:pPr>
        <w:numPr>
          <w:ilvl w:val="0"/>
          <w:numId w:val="5"/>
        </w:numPr>
        <w:contextualSpacing/>
      </w:pPr>
      <w:r w:rsidRPr="005C73BD">
        <w:t>Название – Person Beneficiary</w:t>
      </w:r>
    </w:p>
    <w:p w14:paraId="6386D983" w14:textId="77777777" w:rsidR="00425C65" w:rsidRPr="005C73BD" w:rsidRDefault="00425C65" w:rsidP="00425C65">
      <w:pPr>
        <w:numPr>
          <w:ilvl w:val="0"/>
          <w:numId w:val="5"/>
        </w:numPr>
        <w:contextualSpacing/>
        <w:rPr>
          <w:lang w:val="en-US"/>
        </w:rPr>
      </w:pPr>
      <w:r w:rsidRPr="005C73BD">
        <w:t>Адрес</w:t>
      </w:r>
      <w:r w:rsidRPr="005C73BD">
        <w:rPr>
          <w:lang w:val="en-US"/>
        </w:rPr>
        <w:t xml:space="preserve"> – George's Court33-77 Townsend Street Dublin 8, IRELAND</w:t>
      </w:r>
    </w:p>
    <w:p w14:paraId="4753536D" w14:textId="5005F077" w:rsidR="00425C65" w:rsidRPr="005C73BD" w:rsidRDefault="00425C65" w:rsidP="00425C65">
      <w:pPr>
        <w:numPr>
          <w:ilvl w:val="0"/>
          <w:numId w:val="5"/>
        </w:numPr>
        <w:contextualSpacing/>
      </w:pPr>
      <w:r w:rsidRPr="005C73BD">
        <w:t xml:space="preserve">Количество </w:t>
      </w:r>
      <w:r w:rsidR="006D3A99" w:rsidRPr="005C73BD">
        <w:t>цб</w:t>
      </w:r>
      <w:r w:rsidRPr="005C73BD">
        <w:t xml:space="preserve"> - 40 000 цб выпуска с </w:t>
      </w:r>
      <w:r w:rsidRPr="005C73BD">
        <w:rPr>
          <w:lang w:val="en-US"/>
        </w:rPr>
        <w:t>ISIN</w:t>
      </w:r>
      <w:r w:rsidRPr="005C73BD">
        <w:t xml:space="preserve"> </w:t>
      </w:r>
      <w:r w:rsidRPr="005C73BD">
        <w:rPr>
          <w:lang w:val="en-US"/>
        </w:rPr>
        <w:t>RU</w:t>
      </w:r>
      <w:r w:rsidRPr="005C73BD">
        <w:t>0001234567</w:t>
      </w:r>
    </w:p>
    <w:p w14:paraId="62B45875" w14:textId="77777777" w:rsidR="00425C65" w:rsidRPr="005C73BD" w:rsidRDefault="00425C65" w:rsidP="00425C65">
      <w:pPr>
        <w:ind w:left="720"/>
        <w:contextualSpacing/>
      </w:pPr>
    </w:p>
    <w:p w14:paraId="3BB274DE" w14:textId="31E8E52E" w:rsidR="00425C65" w:rsidRPr="005C73BD" w:rsidRDefault="00D76ECD" w:rsidP="00425C65">
      <w:pPr>
        <w:pStyle w:val="2"/>
        <w:rPr>
          <w:noProof/>
          <w:lang w:eastAsia="ru-RU"/>
        </w:rPr>
      </w:pPr>
      <w:bookmarkStart w:id="38" w:name="_Бизнес-кейс_3.3."/>
      <w:bookmarkStart w:id="39" w:name="_Toc31290998"/>
      <w:bookmarkStart w:id="40" w:name="_Toc32939072"/>
      <w:bookmarkEnd w:id="38"/>
      <w:r w:rsidRPr="005C73BD">
        <w:rPr>
          <w:noProof/>
          <w:lang w:eastAsia="ru-RU"/>
        </w:rPr>
        <w:t>Каскад. Раскрытие НРД.</w:t>
      </w:r>
      <w:bookmarkEnd w:id="39"/>
      <w:bookmarkEnd w:id="40"/>
    </w:p>
    <w:p w14:paraId="78E8627D" w14:textId="77777777" w:rsidR="00425C65" w:rsidRPr="005C73BD" w:rsidRDefault="00B77AAA" w:rsidP="00425C65">
      <w:pPr>
        <w:ind w:left="360"/>
        <w:contextualSpacing/>
        <w:rPr>
          <w:i/>
        </w:rPr>
      </w:pPr>
      <w:r w:rsidRPr="005C73BD">
        <w:rPr>
          <w:b/>
          <w:i/>
        </w:rPr>
        <w:t>Пример xml -</w:t>
      </w:r>
      <w:r w:rsidRPr="005C73BD">
        <w:rPr>
          <w:lang w:eastAsia="ru-RU"/>
        </w:rPr>
        <w:t xml:space="preserve"> </w:t>
      </w:r>
      <w:hyperlink r:id="rId22" w:history="1">
        <w:r w:rsidRPr="005C73BD">
          <w:rPr>
            <w:rStyle w:val="af6"/>
            <w:lang w:eastAsia="ru-RU"/>
          </w:rPr>
          <w:t>Каскад.РаскрытиеНРД.xml</w:t>
        </w:r>
      </w:hyperlink>
    </w:p>
    <w:p w14:paraId="327A09FE" w14:textId="77777777" w:rsidR="00B77AAA" w:rsidRPr="005C73BD" w:rsidRDefault="00B77AAA" w:rsidP="00425C65">
      <w:pPr>
        <w:ind w:left="360"/>
        <w:contextualSpacing/>
      </w:pPr>
    </w:p>
    <w:p w14:paraId="7E96E142" w14:textId="2C9385A0" w:rsidR="00425C65" w:rsidRPr="005C73BD" w:rsidRDefault="00425C65" w:rsidP="00425C65">
      <w:pPr>
        <w:ind w:left="360"/>
        <w:contextualSpacing/>
      </w:pPr>
      <w:r w:rsidRPr="005C73BD">
        <w:t>В ответ на поступившее требование (</w:t>
      </w:r>
      <w:r w:rsidRPr="005C73BD">
        <w:rPr>
          <w:noProof/>
          <w:lang w:eastAsia="ru-RU"/>
        </w:rPr>
        <w:t>Исх. номер запроса регистратора Р12345 от 01.08.2017) НРД (</w:t>
      </w:r>
      <w:r w:rsidRPr="005C73BD">
        <w:rPr>
          <w:noProof/>
          <w:lang w:val="en-US" w:eastAsia="ru-RU"/>
        </w:rPr>
        <w:t>LEI</w:t>
      </w:r>
      <w:r w:rsidRPr="005C73BD">
        <w:rPr>
          <w:noProof/>
          <w:lang w:eastAsia="ru-RU"/>
        </w:rPr>
        <w:t xml:space="preserve"> 555400</w:t>
      </w:r>
      <w:r w:rsidRPr="005C73BD">
        <w:rPr>
          <w:noProof/>
          <w:lang w:val="en-US" w:eastAsia="ru-RU"/>
        </w:rPr>
        <w:t>M</w:t>
      </w:r>
      <w:r w:rsidRPr="005C73BD">
        <w:rPr>
          <w:noProof/>
          <w:lang w:eastAsia="ru-RU"/>
        </w:rPr>
        <w:t>18</w:t>
      </w:r>
      <w:r w:rsidRPr="005C73BD">
        <w:rPr>
          <w:noProof/>
          <w:lang w:val="en-US" w:eastAsia="ru-RU"/>
        </w:rPr>
        <w:t>U</w:t>
      </w:r>
      <w:r w:rsidRPr="005C73BD">
        <w:rPr>
          <w:noProof/>
          <w:lang w:eastAsia="ru-RU"/>
        </w:rPr>
        <w:t>5</w:t>
      </w:r>
      <w:r w:rsidRPr="005C73BD">
        <w:rPr>
          <w:noProof/>
          <w:lang w:val="en-US" w:eastAsia="ru-RU"/>
        </w:rPr>
        <w:t>TB</w:t>
      </w:r>
      <w:r w:rsidRPr="005C73BD">
        <w:rPr>
          <w:noProof/>
          <w:lang w:eastAsia="ru-RU"/>
        </w:rPr>
        <w:t>02</w:t>
      </w:r>
      <w:r w:rsidRPr="005C73BD">
        <w:rPr>
          <w:noProof/>
          <w:lang w:val="en-US" w:eastAsia="ru-RU"/>
        </w:rPr>
        <w:t>TW</w:t>
      </w:r>
      <w:r w:rsidRPr="005C73BD">
        <w:rPr>
          <w:noProof/>
          <w:lang w:eastAsia="ru-RU"/>
        </w:rPr>
        <w:t xml:space="preserve">111) </w:t>
      </w:r>
      <w:r w:rsidRPr="005C73BD">
        <w:t>17.08.2017 направляет Регистратору АО «РеестроДержатель» информацию:</w:t>
      </w:r>
    </w:p>
    <w:p w14:paraId="7D4CA718" w14:textId="66282AC2" w:rsidR="00425C65" w:rsidRPr="005C73BD" w:rsidRDefault="00425C65" w:rsidP="00425C65">
      <w:pPr>
        <w:numPr>
          <w:ilvl w:val="0"/>
          <w:numId w:val="25"/>
        </w:numPr>
        <w:contextualSpacing/>
        <w:jc w:val="both"/>
      </w:pPr>
      <w:r w:rsidRPr="005C73BD">
        <w:t>о лице, осуществляющем права по ценным бумагам – Доверительном управляющем «</w:t>
      </w:r>
      <w:r w:rsidRPr="005C73BD">
        <w:rPr>
          <w:lang w:val="en-US"/>
        </w:rPr>
        <w:t>Trust</w:t>
      </w:r>
      <w:r w:rsidRPr="005C73BD">
        <w:t xml:space="preserve"> One» (1-ый уровень) и </w:t>
      </w:r>
    </w:p>
    <w:p w14:paraId="00B34952" w14:textId="77777777" w:rsidR="00425C65" w:rsidRPr="005C73BD" w:rsidRDefault="00425C65" w:rsidP="00425C65">
      <w:pPr>
        <w:numPr>
          <w:ilvl w:val="0"/>
          <w:numId w:val="25"/>
        </w:numPr>
        <w:contextualSpacing/>
        <w:jc w:val="both"/>
      </w:pPr>
      <w:r w:rsidRPr="005C73BD">
        <w:t>о лицах, в интересах которых компания «</w:t>
      </w:r>
      <w:r w:rsidRPr="005C73BD">
        <w:rPr>
          <w:lang w:val="en-US"/>
        </w:rPr>
        <w:t>Trust</w:t>
      </w:r>
      <w:r w:rsidRPr="005C73BD">
        <w:t xml:space="preserve"> One» осуществляет права по ценным бумагам (2-ой уровень):  </w:t>
      </w:r>
    </w:p>
    <w:p w14:paraId="79107D2B" w14:textId="2DFD40AD" w:rsidR="00425C65" w:rsidRPr="005C73BD" w:rsidRDefault="00425C65" w:rsidP="00425C65">
      <w:pPr>
        <w:numPr>
          <w:ilvl w:val="1"/>
          <w:numId w:val="25"/>
        </w:numPr>
        <w:contextualSpacing/>
        <w:jc w:val="both"/>
      </w:pPr>
      <w:r w:rsidRPr="005C73BD">
        <w:t xml:space="preserve">Иностранной Организации Organisation1 и </w:t>
      </w:r>
    </w:p>
    <w:p w14:paraId="089EC52D" w14:textId="77777777" w:rsidR="00425C65" w:rsidRPr="005C73BD" w:rsidRDefault="00425C65" w:rsidP="00425C65">
      <w:pPr>
        <w:numPr>
          <w:ilvl w:val="1"/>
          <w:numId w:val="25"/>
        </w:numPr>
        <w:contextualSpacing/>
        <w:jc w:val="both"/>
      </w:pPr>
      <w:r w:rsidRPr="005C73BD">
        <w:t>Иностранном Физическом лице Person Beneficiary.</w:t>
      </w:r>
    </w:p>
    <w:p w14:paraId="4DFEF33D" w14:textId="77777777" w:rsidR="00425C65" w:rsidRPr="005C73BD" w:rsidRDefault="00425C65" w:rsidP="00425C65">
      <w:pPr>
        <w:jc w:val="both"/>
        <w:rPr>
          <w:i/>
        </w:rPr>
      </w:pPr>
      <w:r w:rsidRPr="005C73BD">
        <w:rPr>
          <w:i/>
        </w:rPr>
        <w:t>Поскольку депонент НРД - депозитарий АО «Первый Брокер» - предоставил информацию о депозитарии АО «Второй Брокер» в отношении всего количества ценных бумаг, учитывающихся на счете АО «Первый Брокер» в НРД, информация о самом депозитарии АО «Первый Брокер» в списке, предоставляемом регистратору, отсутствует.</w:t>
      </w:r>
    </w:p>
    <w:p w14:paraId="48C64539" w14:textId="67A6EB69" w:rsidR="00425C65" w:rsidRPr="005C73BD" w:rsidRDefault="00425C65" w:rsidP="00425C65">
      <w:pPr>
        <w:contextualSpacing/>
        <w:rPr>
          <w:i/>
          <w:u w:val="single"/>
        </w:rPr>
      </w:pPr>
      <w:r w:rsidRPr="005C73BD">
        <w:rPr>
          <w:i/>
          <w:u w:val="single"/>
        </w:rPr>
        <w:t>Сведения о доверительном управляющем «Tr</w:t>
      </w:r>
      <w:r w:rsidRPr="005C73BD">
        <w:rPr>
          <w:i/>
          <w:u w:val="single"/>
          <w:lang w:val="en-US"/>
        </w:rPr>
        <w:t>u</w:t>
      </w:r>
      <w:r w:rsidRPr="005C73BD">
        <w:rPr>
          <w:i/>
          <w:u w:val="single"/>
        </w:rPr>
        <w:t>st One»:</w:t>
      </w:r>
    </w:p>
    <w:p w14:paraId="795A8248" w14:textId="09A20EB0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 xml:space="preserve">Тип лица/тип счета – Доверительный управляющий </w:t>
      </w:r>
    </w:p>
    <w:p w14:paraId="2044F78C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На счете депо учитывается:</w:t>
      </w:r>
    </w:p>
    <w:p w14:paraId="10D98536" w14:textId="500F1347" w:rsidR="00425C65" w:rsidRPr="005C73BD" w:rsidRDefault="00425C65" w:rsidP="00425C65">
      <w:pPr>
        <w:numPr>
          <w:ilvl w:val="0"/>
          <w:numId w:val="17"/>
        </w:numPr>
        <w:contextualSpacing/>
        <w:rPr>
          <w:i/>
        </w:rPr>
      </w:pPr>
      <w:r w:rsidRPr="005C73BD">
        <w:rPr>
          <w:i/>
        </w:rPr>
        <w:t>90 000</w:t>
      </w:r>
      <w:r w:rsidR="007836F3">
        <w:rPr>
          <w:i/>
        </w:rPr>
        <w:t xml:space="preserve"> цб выпуска акций обыкновенных </w:t>
      </w:r>
      <w:r w:rsidRPr="005C73BD">
        <w:rPr>
          <w:i/>
        </w:rPr>
        <w:t xml:space="preserve">ISIN RU0001234567 </w:t>
      </w:r>
    </w:p>
    <w:p w14:paraId="03D829CF" w14:textId="77777777" w:rsidR="00425C65" w:rsidRPr="005C73BD" w:rsidRDefault="00425C65" w:rsidP="00425C65">
      <w:pPr>
        <w:numPr>
          <w:ilvl w:val="0"/>
          <w:numId w:val="17"/>
        </w:numPr>
        <w:contextualSpacing/>
        <w:rPr>
          <w:i/>
        </w:rPr>
      </w:pPr>
      <w:r w:rsidRPr="005C73BD">
        <w:rPr>
          <w:i/>
        </w:rPr>
        <w:t>10 000 цб выпуска акций привилегированных ISIN RU0001234568</w:t>
      </w:r>
    </w:p>
    <w:p w14:paraId="16C89EBA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 xml:space="preserve">Название – </w:t>
      </w:r>
      <w:r w:rsidRPr="005C73BD">
        <w:rPr>
          <w:i/>
          <w:lang w:val="en-US"/>
        </w:rPr>
        <w:t>Trust One</w:t>
      </w:r>
    </w:p>
    <w:p w14:paraId="297E05B6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b/>
          <w:i/>
        </w:rPr>
      </w:pPr>
      <w:r w:rsidRPr="005C73BD">
        <w:rPr>
          <w:b/>
          <w:i/>
        </w:rPr>
        <w:t>Код в списке - 76956587 (значение изменилось, значение присвоено НРД)</w:t>
      </w:r>
    </w:p>
    <w:p w14:paraId="62ADDD2C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  <w:lang w:val="en-US"/>
        </w:rPr>
      </w:pPr>
      <w:r w:rsidRPr="005C73BD">
        <w:rPr>
          <w:i/>
        </w:rPr>
        <w:t>Адрес</w:t>
      </w:r>
      <w:r w:rsidRPr="005C73BD">
        <w:rPr>
          <w:i/>
          <w:lang w:val="en-US"/>
        </w:rPr>
        <w:t xml:space="preserve"> – 555 South Hope Street, 88th Floor Los Angeles, California 90099, USA</w:t>
      </w:r>
    </w:p>
    <w:p w14:paraId="430ADAD1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lastRenderedPageBreak/>
        <w:t>LEI - 9H9GLXDGHGQFU55RNE78</w:t>
      </w:r>
    </w:p>
    <w:p w14:paraId="12796B1B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Дата регистрации – 1978-08-12</w:t>
      </w:r>
    </w:p>
    <w:p w14:paraId="570EA2DB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Номер регистрации – C0654321</w:t>
      </w:r>
    </w:p>
    <w:p w14:paraId="678A804D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  <w:lang w:val="en-US"/>
        </w:rPr>
      </w:pPr>
      <w:r w:rsidRPr="005C73BD">
        <w:rPr>
          <w:i/>
        </w:rPr>
        <w:t>Кем</w:t>
      </w:r>
      <w:r w:rsidRPr="005C73BD">
        <w:rPr>
          <w:i/>
          <w:lang w:val="en-US"/>
        </w:rPr>
        <w:t xml:space="preserve"> </w:t>
      </w:r>
      <w:r w:rsidRPr="005C73BD">
        <w:rPr>
          <w:i/>
        </w:rPr>
        <w:t>зарегистрирован</w:t>
      </w:r>
      <w:r w:rsidRPr="005C73BD">
        <w:rPr>
          <w:i/>
          <w:lang w:val="en-US"/>
        </w:rPr>
        <w:t xml:space="preserve"> - The California Secretary of State</w:t>
      </w:r>
    </w:p>
    <w:p w14:paraId="4768F485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Банковские реквизиты совпадают с АО «Первый брокер»:</w:t>
      </w:r>
    </w:p>
    <w:p w14:paraId="20797766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Получатель средств - АО «Первый брокер»</w:t>
      </w:r>
    </w:p>
    <w:p w14:paraId="6EE638CD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ИНН получателя – 1234567890</w:t>
      </w:r>
    </w:p>
    <w:p w14:paraId="111E0BE2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Расчетный счет получателя – 22222220200000080888</w:t>
      </w:r>
    </w:p>
    <w:p w14:paraId="48BA96DF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Название банка - КБ "Банк Интернешнл"</w:t>
      </w:r>
    </w:p>
    <w:p w14:paraId="393AC493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Город банка – Москва</w:t>
      </w:r>
    </w:p>
    <w:p w14:paraId="1E9413E5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БИК банка – 044525218</w:t>
      </w:r>
    </w:p>
    <w:p w14:paraId="31CBFF86" w14:textId="77777777" w:rsidR="00425C65" w:rsidRPr="005C73BD" w:rsidRDefault="00425C65" w:rsidP="00425C65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Корреспондентский счет банка 30101810200000000218</w:t>
      </w:r>
    </w:p>
    <w:p w14:paraId="7A168E85" w14:textId="77777777" w:rsidR="00425C65" w:rsidRPr="005C73BD" w:rsidRDefault="00425C65" w:rsidP="00425C65">
      <w:pPr>
        <w:ind w:left="720"/>
        <w:contextualSpacing/>
        <w:rPr>
          <w:i/>
        </w:rPr>
      </w:pPr>
    </w:p>
    <w:p w14:paraId="4E667229" w14:textId="77777777" w:rsidR="00425C65" w:rsidRPr="005C73BD" w:rsidRDefault="00425C65" w:rsidP="005C73BD">
      <w:pPr>
        <w:spacing w:after="0"/>
        <w:rPr>
          <w:b/>
          <w:u w:val="single"/>
        </w:rPr>
      </w:pPr>
      <w:r w:rsidRPr="005C73BD">
        <w:rPr>
          <w:u w:val="single"/>
        </w:rPr>
        <w:t>Сведения об иностранной организации Organisation1:</w:t>
      </w:r>
    </w:p>
    <w:p w14:paraId="4B3673D3" w14:textId="77777777" w:rsidR="00425C65" w:rsidRPr="005C73BD" w:rsidRDefault="00425C65" w:rsidP="00425C65">
      <w:pPr>
        <w:numPr>
          <w:ilvl w:val="0"/>
          <w:numId w:val="4"/>
        </w:numPr>
        <w:contextualSpacing/>
      </w:pPr>
      <w:r w:rsidRPr="005C73BD">
        <w:t>Тип лица/тип счета – учредитель управления</w:t>
      </w:r>
    </w:p>
    <w:p w14:paraId="030632D5" w14:textId="77777777" w:rsidR="00425C65" w:rsidRPr="005C73BD" w:rsidRDefault="00425C65" w:rsidP="00425C65">
      <w:pPr>
        <w:numPr>
          <w:ilvl w:val="0"/>
          <w:numId w:val="4"/>
        </w:numPr>
        <w:contextualSpacing/>
        <w:rPr>
          <w:lang w:val="en-US"/>
        </w:rPr>
      </w:pPr>
      <w:r w:rsidRPr="005C73BD">
        <w:t>Название</w:t>
      </w:r>
      <w:r w:rsidRPr="005C73BD">
        <w:rPr>
          <w:lang w:val="en-US"/>
        </w:rPr>
        <w:t xml:space="preserve"> - Organisation1</w:t>
      </w:r>
    </w:p>
    <w:p w14:paraId="1FD8CC4E" w14:textId="77777777" w:rsidR="00425C65" w:rsidRPr="005C73BD" w:rsidRDefault="00425C65" w:rsidP="00425C65">
      <w:pPr>
        <w:numPr>
          <w:ilvl w:val="0"/>
          <w:numId w:val="4"/>
        </w:numPr>
        <w:contextualSpacing/>
        <w:rPr>
          <w:lang w:val="en-US"/>
        </w:rPr>
      </w:pPr>
      <w:r w:rsidRPr="005C73BD">
        <w:t>Адрес</w:t>
      </w:r>
      <w:r w:rsidRPr="005C73BD">
        <w:rPr>
          <w:lang w:val="en-US"/>
        </w:rPr>
        <w:t xml:space="preserve"> – 333 South Hope Street, 77th Floor Los Angeles, California 90099, USA</w:t>
      </w:r>
    </w:p>
    <w:p w14:paraId="5B228548" w14:textId="77777777" w:rsidR="00425C65" w:rsidRPr="005C73BD" w:rsidRDefault="00425C65" w:rsidP="00425C65">
      <w:pPr>
        <w:numPr>
          <w:ilvl w:val="0"/>
          <w:numId w:val="4"/>
        </w:numPr>
        <w:contextualSpacing/>
        <w:rPr>
          <w:lang w:val="en-US"/>
        </w:rPr>
      </w:pPr>
      <w:r w:rsidRPr="005C73BD">
        <w:rPr>
          <w:lang w:val="en-US"/>
        </w:rPr>
        <w:t>LEI</w:t>
      </w:r>
      <w:r w:rsidRPr="005C73BD">
        <w:t xml:space="preserve"> - 9H9GLXDRUGQFU88RNE77</w:t>
      </w:r>
    </w:p>
    <w:p w14:paraId="56600DCC" w14:textId="77777777" w:rsidR="00425C65" w:rsidRPr="005C73BD" w:rsidRDefault="00425C65" w:rsidP="00425C65">
      <w:pPr>
        <w:numPr>
          <w:ilvl w:val="0"/>
          <w:numId w:val="4"/>
        </w:numPr>
        <w:contextualSpacing/>
        <w:rPr>
          <w:lang w:val="en-US"/>
        </w:rPr>
      </w:pPr>
      <w:r w:rsidRPr="005C73BD">
        <w:t>Дата регистрации – 1948-07-12</w:t>
      </w:r>
    </w:p>
    <w:p w14:paraId="3DFE2181" w14:textId="77777777" w:rsidR="00425C65" w:rsidRPr="005C73BD" w:rsidRDefault="00425C65" w:rsidP="00425C65">
      <w:pPr>
        <w:numPr>
          <w:ilvl w:val="0"/>
          <w:numId w:val="4"/>
        </w:numPr>
        <w:contextualSpacing/>
        <w:rPr>
          <w:lang w:val="en-US"/>
        </w:rPr>
      </w:pPr>
      <w:r w:rsidRPr="005C73BD">
        <w:t>Номер регистрации – C0123456</w:t>
      </w:r>
    </w:p>
    <w:p w14:paraId="595815E6" w14:textId="77777777" w:rsidR="00425C65" w:rsidRPr="005C73BD" w:rsidRDefault="00425C65" w:rsidP="00425C65">
      <w:pPr>
        <w:numPr>
          <w:ilvl w:val="0"/>
          <w:numId w:val="4"/>
        </w:numPr>
        <w:contextualSpacing/>
        <w:rPr>
          <w:lang w:val="en-US"/>
        </w:rPr>
      </w:pPr>
      <w:r w:rsidRPr="005C73BD">
        <w:t>Кем</w:t>
      </w:r>
      <w:r w:rsidRPr="005C73BD">
        <w:rPr>
          <w:lang w:val="en-US"/>
        </w:rPr>
        <w:t xml:space="preserve"> </w:t>
      </w:r>
      <w:r w:rsidRPr="005C73BD">
        <w:t>зарегистрирован</w:t>
      </w:r>
      <w:r w:rsidRPr="005C73BD">
        <w:rPr>
          <w:lang w:val="en-US"/>
        </w:rPr>
        <w:t xml:space="preserve"> - The California Secretary of State</w:t>
      </w:r>
    </w:p>
    <w:p w14:paraId="234CEFB3" w14:textId="4AF71C7A" w:rsidR="00425C65" w:rsidRPr="005C73BD" w:rsidRDefault="00425C65" w:rsidP="00425C65">
      <w:pPr>
        <w:numPr>
          <w:ilvl w:val="0"/>
          <w:numId w:val="4"/>
        </w:numPr>
        <w:contextualSpacing/>
      </w:pPr>
      <w:r w:rsidRPr="005C73BD">
        <w:t xml:space="preserve">Количество </w:t>
      </w:r>
      <w:r w:rsidR="006D3A99" w:rsidRPr="005C73BD">
        <w:t>цб</w:t>
      </w:r>
      <w:r w:rsidRPr="005C73BD">
        <w:t xml:space="preserve"> – 50 000 цб выпуска с ISIN RU0001234567 и 10 000 цб выпуска с ISIN RU0001234568</w:t>
      </w:r>
    </w:p>
    <w:p w14:paraId="1245D78C" w14:textId="77777777" w:rsidR="00D24789" w:rsidRPr="005C73BD" w:rsidRDefault="00D24789" w:rsidP="00425C65"/>
    <w:p w14:paraId="59946305" w14:textId="6C37D33A" w:rsidR="00425C65" w:rsidRPr="005C73BD" w:rsidRDefault="00425C65" w:rsidP="005C73BD">
      <w:pPr>
        <w:spacing w:after="0"/>
        <w:rPr>
          <w:u w:val="single"/>
        </w:rPr>
      </w:pPr>
      <w:r w:rsidRPr="005C73BD">
        <w:rPr>
          <w:u w:val="single"/>
        </w:rPr>
        <w:t>Иностранное Физическое лицо (Person Beneficiary)</w:t>
      </w:r>
      <w:r w:rsidR="00D24789" w:rsidRPr="005C73BD">
        <w:rPr>
          <w:u w:val="single"/>
        </w:rPr>
        <w:t>:</w:t>
      </w:r>
    </w:p>
    <w:p w14:paraId="2CA78B1D" w14:textId="77777777" w:rsidR="00425C65" w:rsidRPr="005C73BD" w:rsidRDefault="00425C65" w:rsidP="00425C65">
      <w:pPr>
        <w:numPr>
          <w:ilvl w:val="0"/>
          <w:numId w:val="5"/>
        </w:numPr>
        <w:contextualSpacing/>
      </w:pPr>
      <w:r w:rsidRPr="005C73BD">
        <w:t>Тип лица/тип счета – учредитель управления</w:t>
      </w:r>
    </w:p>
    <w:p w14:paraId="32909846" w14:textId="77777777" w:rsidR="00425C65" w:rsidRPr="005C73BD" w:rsidRDefault="00425C65" w:rsidP="00425C65">
      <w:pPr>
        <w:numPr>
          <w:ilvl w:val="0"/>
          <w:numId w:val="5"/>
        </w:numPr>
        <w:contextualSpacing/>
      </w:pPr>
      <w:r w:rsidRPr="005C73BD">
        <w:t>Название – Person Beneficiary</w:t>
      </w:r>
    </w:p>
    <w:p w14:paraId="702E8CDE" w14:textId="77777777" w:rsidR="00425C65" w:rsidRPr="005C73BD" w:rsidRDefault="00425C65" w:rsidP="00425C65">
      <w:pPr>
        <w:numPr>
          <w:ilvl w:val="0"/>
          <w:numId w:val="5"/>
        </w:numPr>
        <w:contextualSpacing/>
        <w:rPr>
          <w:lang w:val="en-US"/>
        </w:rPr>
      </w:pPr>
      <w:r w:rsidRPr="005C73BD">
        <w:t>Адрес</w:t>
      </w:r>
      <w:r w:rsidRPr="005C73BD">
        <w:rPr>
          <w:lang w:val="en-US"/>
        </w:rPr>
        <w:t xml:space="preserve"> – George's Court33-77 Townsend Street Dublin 8, IRELAND</w:t>
      </w:r>
    </w:p>
    <w:p w14:paraId="44DF1FE0" w14:textId="4489A7C8" w:rsidR="00425C65" w:rsidRPr="005C73BD" w:rsidRDefault="00425C65" w:rsidP="00425C65">
      <w:pPr>
        <w:numPr>
          <w:ilvl w:val="0"/>
          <w:numId w:val="5"/>
        </w:numPr>
        <w:contextualSpacing/>
      </w:pPr>
      <w:r w:rsidRPr="005C73BD">
        <w:t xml:space="preserve">Количество </w:t>
      </w:r>
      <w:r w:rsidR="006D3A99" w:rsidRPr="005C73BD">
        <w:t>цб</w:t>
      </w:r>
      <w:r w:rsidRPr="005C73BD">
        <w:t xml:space="preserve"> - 40 000 цб выпуска с </w:t>
      </w:r>
      <w:r w:rsidRPr="005C73BD">
        <w:rPr>
          <w:lang w:val="en-US"/>
        </w:rPr>
        <w:t>ISIN</w:t>
      </w:r>
      <w:r w:rsidRPr="005C73BD">
        <w:t xml:space="preserve"> </w:t>
      </w:r>
      <w:r w:rsidRPr="005C73BD">
        <w:rPr>
          <w:lang w:val="en-US"/>
        </w:rPr>
        <w:t>RU</w:t>
      </w:r>
      <w:r w:rsidRPr="005C73BD">
        <w:t>0001234567</w:t>
      </w:r>
    </w:p>
    <w:p w14:paraId="3ED6BEB3" w14:textId="77777777" w:rsidR="00425C65" w:rsidRPr="005C73BD" w:rsidRDefault="00425C65" w:rsidP="00425C65">
      <w:pPr>
        <w:ind w:left="720"/>
        <w:contextualSpacing/>
      </w:pPr>
    </w:p>
    <w:p w14:paraId="4F5EA933" w14:textId="1E9780E7" w:rsidR="00425C65" w:rsidRPr="005C73BD" w:rsidRDefault="00D76ECD" w:rsidP="00425C65">
      <w:pPr>
        <w:pStyle w:val="2"/>
        <w:rPr>
          <w:noProof/>
          <w:lang w:eastAsia="ru-RU"/>
        </w:rPr>
      </w:pPr>
      <w:bookmarkStart w:id="41" w:name="_Бизнес-кейс_4."/>
      <w:bookmarkStart w:id="42" w:name="_Toc31290999"/>
      <w:bookmarkStart w:id="43" w:name="_Toc32939073"/>
      <w:bookmarkEnd w:id="41"/>
      <w:r w:rsidRPr="005C73BD">
        <w:rPr>
          <w:noProof/>
          <w:lang w:eastAsia="ru-RU"/>
        </w:rPr>
        <w:t>Каскад. Изменения от Депозитария второго уровня.</w:t>
      </w:r>
      <w:bookmarkEnd w:id="42"/>
      <w:bookmarkEnd w:id="43"/>
    </w:p>
    <w:p w14:paraId="038E83E6" w14:textId="77777777" w:rsidR="00425C65" w:rsidRPr="005C73BD" w:rsidRDefault="00B77AAA" w:rsidP="00425C65">
      <w:pPr>
        <w:rPr>
          <w:i/>
        </w:rPr>
      </w:pPr>
      <w:r w:rsidRPr="005C73BD">
        <w:rPr>
          <w:b/>
          <w:i/>
        </w:rPr>
        <w:t>Пример xml -</w:t>
      </w:r>
      <w:r w:rsidRPr="005C73BD">
        <w:rPr>
          <w:lang w:eastAsia="ru-RU"/>
        </w:rPr>
        <w:t xml:space="preserve"> </w:t>
      </w:r>
      <w:hyperlink r:id="rId23" w:history="1">
        <w:r w:rsidR="00DD7C77" w:rsidRPr="005C73BD">
          <w:rPr>
            <w:rStyle w:val="af6"/>
            <w:lang w:eastAsia="ru-RU"/>
          </w:rPr>
          <w:t>Каскад.ИзменениеДепозитарий2Уровень.xml</w:t>
        </w:r>
      </w:hyperlink>
    </w:p>
    <w:p w14:paraId="49638748" w14:textId="77777777" w:rsidR="00425C65" w:rsidRPr="005C73BD" w:rsidRDefault="00425C65" w:rsidP="00425C65">
      <w:r w:rsidRPr="005C73BD">
        <w:t>Срок направления Списка Регистратору прошел.</w:t>
      </w:r>
    </w:p>
    <w:p w14:paraId="697556FA" w14:textId="23FAEDFC" w:rsidR="00A84BB0" w:rsidRPr="005C73BD" w:rsidRDefault="00425C65" w:rsidP="00425C65">
      <w:r w:rsidRPr="005C73BD">
        <w:t xml:space="preserve">«Депозитарий АО «Второй Брокер» (LEI - </w:t>
      </w:r>
      <w:r w:rsidR="00FA0CBD" w:rsidRPr="005C73BD">
        <w:t>444400B831LSRSI6RA99</w:t>
      </w:r>
      <w:r w:rsidRPr="005C73BD">
        <w:t xml:space="preserve">) направляет в адрес «Депозитарий АО «Первый Брокер» (LEI - </w:t>
      </w:r>
      <w:r w:rsidR="00FA0CBD" w:rsidRPr="005C73BD">
        <w:t>555500B831LSRSI6RA99</w:t>
      </w:r>
      <w:r w:rsidRPr="005C73BD">
        <w:t>) 18.08.2017 изменения по ранее отправленному списку</w:t>
      </w:r>
      <w:r w:rsidR="00ED1DB4" w:rsidRPr="005C73BD">
        <w:t xml:space="preserve"> с указанием в REGISTER_OF_SHAREHOLDERS_V02/register_list/shareholder_id идентификатора, по которому передаются изменения</w:t>
      </w:r>
      <w:r w:rsidRPr="005C73BD">
        <w:t>.</w:t>
      </w:r>
    </w:p>
    <w:p w14:paraId="4A4F2157" w14:textId="21B093BA" w:rsidR="00425C65" w:rsidRPr="005C73BD" w:rsidRDefault="00425C65" w:rsidP="00425C65">
      <w:pPr>
        <w:rPr>
          <w:b/>
        </w:rPr>
      </w:pPr>
      <w:r w:rsidRPr="005C73BD">
        <w:rPr>
          <w:b/>
        </w:rPr>
        <w:t xml:space="preserve">Изменения заключаются в том, что для Иностранного Физического лица «Person Beneficiary» меняется название на «John Stewart». </w:t>
      </w:r>
      <w:r w:rsidR="007132F0" w:rsidRPr="005C73BD">
        <w:rPr>
          <w:b/>
        </w:rPr>
        <w:t>Остальные данные о лице остались те же</w:t>
      </w:r>
      <w:r w:rsidRPr="005C73BD">
        <w:rPr>
          <w:b/>
        </w:rPr>
        <w:t>, что и в ранее направленном Списке.</w:t>
      </w:r>
    </w:p>
    <w:p w14:paraId="58BEDD99" w14:textId="24DFDCC0" w:rsidR="00425C65" w:rsidRPr="005C73BD" w:rsidRDefault="00425C65" w:rsidP="00425C65">
      <w:pPr>
        <w:jc w:val="both"/>
      </w:pPr>
      <w:r w:rsidRPr="005C73BD">
        <w:t>В сообщении с изменением необходимо указать связанное сообщение в блоке связанных сообщений REGISTER_OF_SHAREHOLDE</w:t>
      </w:r>
      <w:r w:rsidR="007836F3">
        <w:t xml:space="preserve">RS_V02/doc_link/doc_num </w:t>
      </w:r>
      <w:r w:rsidRPr="005C73BD">
        <w:t>– список, который направлялся ранее 17.08.2017 (в рамках бизнес-кейса 1).</w:t>
      </w:r>
    </w:p>
    <w:p w14:paraId="2D480C00" w14:textId="1985A268" w:rsidR="00425C65" w:rsidRPr="005C73BD" w:rsidRDefault="00D76ECD" w:rsidP="00425C65">
      <w:pPr>
        <w:pStyle w:val="2"/>
        <w:rPr>
          <w:noProof/>
          <w:lang w:eastAsia="ru-RU"/>
        </w:rPr>
      </w:pPr>
      <w:bookmarkStart w:id="44" w:name="_Бизнес-кейс_5."/>
      <w:bookmarkStart w:id="45" w:name="_Toc31291000"/>
      <w:bookmarkStart w:id="46" w:name="_Toc32939074"/>
      <w:bookmarkEnd w:id="44"/>
      <w:r w:rsidRPr="005C73BD">
        <w:rPr>
          <w:noProof/>
          <w:lang w:eastAsia="ru-RU"/>
        </w:rPr>
        <w:t>Каскад. Изменения от Депозитария первого уровня.</w:t>
      </w:r>
      <w:bookmarkEnd w:id="45"/>
      <w:bookmarkEnd w:id="46"/>
    </w:p>
    <w:p w14:paraId="2A6F7959" w14:textId="77777777" w:rsidR="00425C65" w:rsidRPr="005C73BD" w:rsidRDefault="00B77AAA" w:rsidP="00425C65">
      <w:pPr>
        <w:rPr>
          <w:i/>
        </w:rPr>
      </w:pPr>
      <w:r w:rsidRPr="005C73BD">
        <w:rPr>
          <w:b/>
          <w:i/>
        </w:rPr>
        <w:t>Пример xml -</w:t>
      </w:r>
      <w:r w:rsidRPr="005C73BD">
        <w:rPr>
          <w:lang w:eastAsia="ru-RU"/>
        </w:rPr>
        <w:t xml:space="preserve"> </w:t>
      </w:r>
      <w:hyperlink r:id="rId24" w:history="1">
        <w:r w:rsidR="00FA1E53" w:rsidRPr="005C73BD">
          <w:rPr>
            <w:rStyle w:val="af6"/>
            <w:lang w:eastAsia="ru-RU"/>
          </w:rPr>
          <w:t>Каскад.ИзменениеДепозитарий1Уровень.xml</w:t>
        </w:r>
      </w:hyperlink>
    </w:p>
    <w:p w14:paraId="09E2C620" w14:textId="3F544CC1" w:rsidR="00425C65" w:rsidRPr="005C73BD" w:rsidRDefault="00425C65" w:rsidP="00425C65">
      <w:r w:rsidRPr="005C73BD">
        <w:lastRenderedPageBreak/>
        <w:t xml:space="preserve">«Депозитарий АО «Первый Брокер» (LEI - </w:t>
      </w:r>
      <w:r w:rsidR="00FA0CBD" w:rsidRPr="005C73BD">
        <w:t>555500B831LSRSI6RA99</w:t>
      </w:r>
      <w:r w:rsidRPr="005C73BD">
        <w:t>) направляет в адрес НРД 18.08.2017 изменения к списку</w:t>
      </w:r>
      <w:r w:rsidR="00ED1DB4" w:rsidRPr="005C73BD">
        <w:t xml:space="preserve"> с указанием в REGISTER_OF_SHAREHOLDERS_V02/register_list/shareholder_id идентификатора, по которому передаются изменения</w:t>
      </w:r>
      <w:r w:rsidRPr="005C73BD">
        <w:t>.</w:t>
      </w:r>
    </w:p>
    <w:p w14:paraId="5BD771BF" w14:textId="3B886C0B" w:rsidR="00425C65" w:rsidRPr="005C73BD" w:rsidRDefault="00425C65" w:rsidP="00425C65">
      <w:pPr>
        <w:numPr>
          <w:ilvl w:val="0"/>
          <w:numId w:val="23"/>
        </w:numPr>
        <w:contextualSpacing/>
      </w:pPr>
      <w:r w:rsidRPr="005C73BD">
        <w:t>информацию о лице, осуществляющем права по ценным бумаг</w:t>
      </w:r>
      <w:r w:rsidR="007836F3">
        <w:t xml:space="preserve">ам – Доверительном управляющем </w:t>
      </w:r>
      <w:r w:rsidRPr="005C73BD">
        <w:t>«</w:t>
      </w:r>
      <w:r w:rsidRPr="005C73BD">
        <w:rPr>
          <w:lang w:val="en-US"/>
        </w:rPr>
        <w:t>Trust</w:t>
      </w:r>
      <w:r w:rsidRPr="005C73BD">
        <w:t xml:space="preserve"> One» (1-ый уровень);</w:t>
      </w:r>
    </w:p>
    <w:p w14:paraId="73338819" w14:textId="261CFB9C" w:rsidR="00425C65" w:rsidRPr="005C73BD" w:rsidRDefault="00425C65" w:rsidP="00425C65">
      <w:pPr>
        <w:numPr>
          <w:ilvl w:val="0"/>
          <w:numId w:val="23"/>
        </w:numPr>
        <w:contextualSpacing/>
      </w:pPr>
      <w:r w:rsidRPr="005C73BD">
        <w:t>информацию о лицах, в интересах которых компания «</w:t>
      </w:r>
      <w:r w:rsidRPr="005C73BD">
        <w:rPr>
          <w:lang w:val="en-US"/>
        </w:rPr>
        <w:t>Trust</w:t>
      </w:r>
      <w:r w:rsidRPr="005C73BD">
        <w:t xml:space="preserve"> One» осуществляет права по ценным бумагам (2-ой уровень):  </w:t>
      </w:r>
    </w:p>
    <w:p w14:paraId="1AF90D83" w14:textId="77777777" w:rsidR="00425C65" w:rsidRPr="005C73BD" w:rsidRDefault="00425C65" w:rsidP="00425C65">
      <w:pPr>
        <w:numPr>
          <w:ilvl w:val="1"/>
          <w:numId w:val="23"/>
        </w:numPr>
        <w:contextualSpacing/>
      </w:pPr>
      <w:r w:rsidRPr="005C73BD">
        <w:t xml:space="preserve">Иностранной Организации Organisation1 и </w:t>
      </w:r>
    </w:p>
    <w:p w14:paraId="5F8819C1" w14:textId="77777777" w:rsidR="00425C65" w:rsidRPr="005C73BD" w:rsidRDefault="00425C65" w:rsidP="00425C65">
      <w:pPr>
        <w:numPr>
          <w:ilvl w:val="1"/>
          <w:numId w:val="23"/>
        </w:numPr>
        <w:contextualSpacing/>
      </w:pPr>
      <w:r w:rsidRPr="005C73BD">
        <w:t>Иностранном Физическом лице John Stewart.</w:t>
      </w:r>
    </w:p>
    <w:p w14:paraId="0350DFAD" w14:textId="77777777" w:rsidR="00425C65" w:rsidRPr="005C73BD" w:rsidRDefault="00425C65" w:rsidP="00425C65">
      <w:pPr>
        <w:rPr>
          <w:b/>
        </w:rPr>
      </w:pPr>
      <w:r w:rsidRPr="005C73BD">
        <w:rPr>
          <w:b/>
        </w:rPr>
        <w:t>Изменения заключаются в том, что для Иностранного Физического лица «Person Beneficiary» меняется название на «John Stewart».</w:t>
      </w:r>
    </w:p>
    <w:p w14:paraId="50A1AC2A" w14:textId="20CFA91A" w:rsidR="00425C65" w:rsidRPr="005C73BD" w:rsidRDefault="00425C65" w:rsidP="00425C65">
      <w:pPr>
        <w:jc w:val="both"/>
      </w:pPr>
      <w:r w:rsidRPr="005C73BD">
        <w:t>В сообщении с изменением необходимо указать связанное сообщение в блоке связанных сообщений</w:t>
      </w:r>
      <w:r w:rsidR="007836F3">
        <w:t xml:space="preserve"> </w:t>
      </w:r>
      <w:r w:rsidRPr="005C73BD">
        <w:t>REGISTER_OF_SH</w:t>
      </w:r>
      <w:r w:rsidR="00366A0E">
        <w:t>AREHOLDERS_V02/doc_link/doc_num</w:t>
      </w:r>
      <w:r w:rsidRPr="005C73BD">
        <w:t xml:space="preserve"> – список, который направлялся ранее 17.08.2017 (в рамках бизнес-кейса 2).</w:t>
      </w:r>
    </w:p>
    <w:p w14:paraId="6556A990" w14:textId="601016EB" w:rsidR="00425C65" w:rsidRPr="005C73BD" w:rsidRDefault="00D76ECD" w:rsidP="00425C65">
      <w:pPr>
        <w:pStyle w:val="2"/>
        <w:rPr>
          <w:noProof/>
          <w:lang w:eastAsia="ru-RU"/>
        </w:rPr>
      </w:pPr>
      <w:bookmarkStart w:id="47" w:name="_Бизнес-кейс_6."/>
      <w:bookmarkStart w:id="48" w:name="_Toc31291001"/>
      <w:bookmarkStart w:id="49" w:name="_Toc32939075"/>
      <w:bookmarkEnd w:id="47"/>
      <w:r w:rsidRPr="005C73BD">
        <w:rPr>
          <w:noProof/>
          <w:lang w:eastAsia="ru-RU"/>
        </w:rPr>
        <w:t>Каскад. Изменения от НРД.</w:t>
      </w:r>
      <w:bookmarkEnd w:id="48"/>
      <w:bookmarkEnd w:id="49"/>
    </w:p>
    <w:p w14:paraId="136B8BB6" w14:textId="77777777" w:rsidR="00425C65" w:rsidRPr="005C73BD" w:rsidRDefault="00B77AAA" w:rsidP="00425C65">
      <w:pPr>
        <w:rPr>
          <w:i/>
        </w:rPr>
      </w:pPr>
      <w:r w:rsidRPr="005C73BD">
        <w:rPr>
          <w:b/>
          <w:i/>
        </w:rPr>
        <w:t>Пример xml -</w:t>
      </w:r>
      <w:r w:rsidRPr="005C73BD">
        <w:rPr>
          <w:lang w:eastAsia="ru-RU"/>
        </w:rPr>
        <w:t xml:space="preserve"> </w:t>
      </w:r>
      <w:hyperlink r:id="rId25" w:history="1">
        <w:r w:rsidR="00FA1E53" w:rsidRPr="005C73BD">
          <w:rPr>
            <w:rStyle w:val="af6"/>
            <w:lang w:eastAsia="ru-RU"/>
          </w:rPr>
          <w:t>Каскад.ИзменениеНРД.xml</w:t>
        </w:r>
      </w:hyperlink>
    </w:p>
    <w:p w14:paraId="3AF6B472" w14:textId="15A0133B" w:rsidR="00425C65" w:rsidRPr="005C73BD" w:rsidRDefault="00425C65" w:rsidP="00425C65">
      <w:pPr>
        <w:jc w:val="both"/>
      </w:pPr>
      <w:r w:rsidRPr="005C73BD">
        <w:t>В ответ на поступившее требование (</w:t>
      </w:r>
      <w:r w:rsidRPr="005C73BD">
        <w:rPr>
          <w:noProof/>
          <w:lang w:eastAsia="ru-RU"/>
        </w:rPr>
        <w:t xml:space="preserve">Исх. номер запроса регистратора Р12345 от 01.08.2017) НРД </w:t>
      </w:r>
      <w:r w:rsidRPr="005C73BD">
        <w:t xml:space="preserve">18.08.2017 направляет Регистратору АО «РеестроДержатель» информацию об изменении </w:t>
      </w:r>
      <w:r w:rsidR="00ED1DB4" w:rsidRPr="005C73BD">
        <w:t>с указанием в REGISTER_OF_SHAREHOLDERS_V02/register_list/shareholder_id идентификатора, по которому передаются изменения</w:t>
      </w:r>
      <w:r w:rsidRPr="005C73BD">
        <w:t>:</w:t>
      </w:r>
    </w:p>
    <w:p w14:paraId="25754C70" w14:textId="40ED5043" w:rsidR="00425C65" w:rsidRPr="005C73BD" w:rsidRDefault="00425C65" w:rsidP="00425C65">
      <w:pPr>
        <w:numPr>
          <w:ilvl w:val="0"/>
          <w:numId w:val="25"/>
        </w:numPr>
        <w:contextualSpacing/>
        <w:jc w:val="both"/>
      </w:pPr>
      <w:r w:rsidRPr="005C73BD">
        <w:t>о лице, осуществляющем права по ценным бумагам – Доверительном управляющем «</w:t>
      </w:r>
      <w:r w:rsidRPr="005C73BD">
        <w:rPr>
          <w:lang w:val="en-US"/>
        </w:rPr>
        <w:t>Trust</w:t>
      </w:r>
      <w:r w:rsidRPr="005C73BD">
        <w:t xml:space="preserve"> One» (1-ый уровень) и </w:t>
      </w:r>
    </w:p>
    <w:p w14:paraId="2002220E" w14:textId="77777777" w:rsidR="00425C65" w:rsidRPr="005C73BD" w:rsidRDefault="00425C65" w:rsidP="00425C65">
      <w:pPr>
        <w:numPr>
          <w:ilvl w:val="0"/>
          <w:numId w:val="25"/>
        </w:numPr>
        <w:contextualSpacing/>
        <w:jc w:val="both"/>
      </w:pPr>
      <w:r w:rsidRPr="005C73BD">
        <w:t>о лицах, в интересах которых компания «</w:t>
      </w:r>
      <w:r w:rsidRPr="005C73BD">
        <w:rPr>
          <w:lang w:val="en-US"/>
        </w:rPr>
        <w:t>Trust</w:t>
      </w:r>
      <w:r w:rsidRPr="005C73BD">
        <w:t xml:space="preserve"> One» осуществляет права по ценным бумагам (2-ой уровень):  </w:t>
      </w:r>
    </w:p>
    <w:p w14:paraId="0CE143DD" w14:textId="77777777" w:rsidR="00425C65" w:rsidRPr="005C73BD" w:rsidRDefault="00425C65" w:rsidP="00425C65">
      <w:pPr>
        <w:numPr>
          <w:ilvl w:val="1"/>
          <w:numId w:val="25"/>
        </w:numPr>
        <w:contextualSpacing/>
        <w:jc w:val="both"/>
      </w:pPr>
      <w:r w:rsidRPr="005C73BD">
        <w:t xml:space="preserve">Иностранной Организации Organisation 1 и </w:t>
      </w:r>
    </w:p>
    <w:p w14:paraId="38F5216B" w14:textId="77777777" w:rsidR="00425C65" w:rsidRPr="005C73BD" w:rsidRDefault="00425C65" w:rsidP="00425C65">
      <w:pPr>
        <w:numPr>
          <w:ilvl w:val="1"/>
          <w:numId w:val="25"/>
        </w:numPr>
        <w:contextualSpacing/>
        <w:jc w:val="both"/>
      </w:pPr>
      <w:r w:rsidRPr="005C73BD">
        <w:t>Иностранном Физическом лице John Stewart.</w:t>
      </w:r>
    </w:p>
    <w:p w14:paraId="2F0FDF30" w14:textId="77777777" w:rsidR="00425C65" w:rsidRPr="005C73BD" w:rsidRDefault="00425C65" w:rsidP="00425C65">
      <w:pPr>
        <w:rPr>
          <w:b/>
        </w:rPr>
      </w:pPr>
      <w:r w:rsidRPr="005C73BD">
        <w:rPr>
          <w:b/>
        </w:rPr>
        <w:t>Изменения заключаются в том, что для Иностранного Физического лица «Person Beneficiary» меняется название на «John Stewart».</w:t>
      </w:r>
    </w:p>
    <w:p w14:paraId="0EF1FBB3" w14:textId="2815E4D6" w:rsidR="00425C65" w:rsidRPr="005C73BD" w:rsidRDefault="00425C65" w:rsidP="00425C65">
      <w:pPr>
        <w:jc w:val="both"/>
      </w:pPr>
      <w:r w:rsidRPr="005C73BD">
        <w:t>В сообщении с изменением необходимо указать связанное сообщение в блоке связанных сообщений REGISTER_OF_SHA</w:t>
      </w:r>
      <w:r w:rsidR="007836F3">
        <w:t xml:space="preserve">REHOLDERS_V02/doc_link/doc_num </w:t>
      </w:r>
      <w:r w:rsidRPr="005C73BD">
        <w:t>– список, который направлялся ранее 17.08.2017 (в рамках бизнес-кейса 3).</w:t>
      </w:r>
    </w:p>
    <w:p w14:paraId="2D40702A" w14:textId="2287A739" w:rsidR="00B917CB" w:rsidRPr="005C73BD" w:rsidRDefault="006422FC" w:rsidP="006422FC">
      <w:pPr>
        <w:pStyle w:val="1"/>
      </w:pPr>
      <w:bookmarkStart w:id="50" w:name="_Toc31291002"/>
      <w:bookmarkStart w:id="51" w:name="_Toc32939076"/>
      <w:r w:rsidRPr="005C73BD">
        <w:t>Процесс отправки статуса (протокола ошибок)</w:t>
      </w:r>
      <w:bookmarkEnd w:id="50"/>
      <w:bookmarkEnd w:id="51"/>
    </w:p>
    <w:p w14:paraId="703EF396" w14:textId="182BE4E5" w:rsidR="006422FC" w:rsidRPr="005C73BD" w:rsidRDefault="006422FC" w:rsidP="006422FC">
      <w:pPr>
        <w:pStyle w:val="2"/>
      </w:pPr>
      <w:bookmarkStart w:id="52" w:name="_Toc31291003"/>
      <w:bookmarkStart w:id="53" w:name="_Toc32939077"/>
      <w:r w:rsidRPr="005C73BD">
        <w:rPr>
          <w:noProof/>
          <w:lang w:eastAsia="ru-RU"/>
        </w:rPr>
        <w:t>Общая схема процесса отправки статуса (протокола ошибок)</w:t>
      </w:r>
      <w:bookmarkEnd w:id="52"/>
      <w:bookmarkEnd w:id="53"/>
    </w:p>
    <w:p w14:paraId="3A13A61F" w14:textId="77777777" w:rsidR="006422FC" w:rsidRPr="005C73BD" w:rsidRDefault="006422FC" w:rsidP="006422FC"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43" behindDoc="0" locked="0" layoutInCell="1" allowOverlap="1" wp14:anchorId="17FEE3AF" wp14:editId="2871725D">
                <wp:simplePos x="0" y="0"/>
                <wp:positionH relativeFrom="column">
                  <wp:posOffset>4493260</wp:posOffset>
                </wp:positionH>
                <wp:positionV relativeFrom="paragraph">
                  <wp:posOffset>445135</wp:posOffset>
                </wp:positionV>
                <wp:extent cx="599440" cy="0"/>
                <wp:effectExtent l="38100" t="76200" r="0" b="114300"/>
                <wp:wrapNone/>
                <wp:docPr id="74" name="Прямая со стрелко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F9A8" id="Прямая со стрелкой 74" o:spid="_x0000_s1026" type="#_x0000_t32" style="position:absolute;margin-left:353.8pt;margin-top:35.05pt;width:47.2pt;height:0;flip:x;z-index:25165834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" strokecolor="#843c0c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658337" behindDoc="0" locked="0" layoutInCell="1" allowOverlap="1" wp14:anchorId="233D1FB2" wp14:editId="7AF5B532">
                <wp:simplePos x="0" y="0"/>
                <wp:positionH relativeFrom="column">
                  <wp:posOffset>3108325</wp:posOffset>
                </wp:positionH>
                <wp:positionV relativeFrom="paragraph">
                  <wp:posOffset>436245</wp:posOffset>
                </wp:positionV>
                <wp:extent cx="599440" cy="0"/>
                <wp:effectExtent l="38100" t="76200" r="0" b="114300"/>
                <wp:wrapNone/>
                <wp:docPr id="75" name="Прямая со стрелкой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EEEFB" id="Прямая со стрелкой 75" o:spid="_x0000_s1026" type="#_x0000_t32" style="position:absolute;margin-left:244.75pt;margin-top:34.35pt;width:47.2pt;height:0;flip:x;z-index:25165833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" strokecolor="#843c0c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658333" behindDoc="0" locked="0" layoutInCell="1" allowOverlap="1" wp14:anchorId="3F352E95" wp14:editId="7648E7DC">
                <wp:simplePos x="0" y="0"/>
                <wp:positionH relativeFrom="column">
                  <wp:posOffset>833755</wp:posOffset>
                </wp:positionH>
                <wp:positionV relativeFrom="paragraph">
                  <wp:posOffset>436245</wp:posOffset>
                </wp:positionV>
                <wp:extent cx="599440" cy="0"/>
                <wp:effectExtent l="38100" t="76200" r="0" b="114300"/>
                <wp:wrapNone/>
                <wp:docPr id="76" name="Прямая со стрелкой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2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9734B" id="Прямая со стрелкой 76" o:spid="_x0000_s1026" type="#_x0000_t32" style="position:absolute;margin-left:65.65pt;margin-top:34.35pt;width:47.2pt;height:0;flip:x;z-index:25165833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" strokecolor="#823b0b [1605]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658336" behindDoc="0" locked="0" layoutInCell="1" allowOverlap="1" wp14:anchorId="65F3EC0A" wp14:editId="59B3250E">
                <wp:simplePos x="0" y="0"/>
                <wp:positionH relativeFrom="column">
                  <wp:posOffset>1988820</wp:posOffset>
                </wp:positionH>
                <wp:positionV relativeFrom="paragraph">
                  <wp:posOffset>436245</wp:posOffset>
                </wp:positionV>
                <wp:extent cx="599440" cy="0"/>
                <wp:effectExtent l="38100" t="76200" r="0" b="114300"/>
                <wp:wrapNone/>
                <wp:docPr id="77" name="Прямая со стрелко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9776A" id="Прямая со стрелкой 77" o:spid="_x0000_s1026" type="#_x0000_t32" style="position:absolute;margin-left:156.6pt;margin-top:34.35pt;width:47.2pt;height:0;flip:x;z-index:251658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" strokecolor="#843c0c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42" behindDoc="0" locked="0" layoutInCell="1" allowOverlap="1" wp14:anchorId="48A179BB" wp14:editId="75C7C722">
                <wp:simplePos x="0" y="0"/>
                <wp:positionH relativeFrom="column">
                  <wp:posOffset>4439285</wp:posOffset>
                </wp:positionH>
                <wp:positionV relativeFrom="paragraph">
                  <wp:posOffset>248062</wp:posOffset>
                </wp:positionV>
                <wp:extent cx="681990" cy="0"/>
                <wp:effectExtent l="0" t="76200" r="22860" b="114300"/>
                <wp:wrapNone/>
                <wp:docPr id="78" name="Прямая со стрелко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4A4079" id="Прямая со стрелкой 78" o:spid="_x0000_s1026" type="#_x0000_t32" style="position:absolute;margin-left:349.55pt;margin-top:19.55pt;width:53.7pt;height:0;z-index:25165834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" strokecolor="#548235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lang w:eastAsia="ru-RU"/>
        </w:rPr>
        <w:drawing>
          <wp:anchor distT="0" distB="0" distL="114300" distR="114300" simplePos="0" relativeHeight="251658341" behindDoc="0" locked="0" layoutInCell="1" allowOverlap="1" wp14:anchorId="0C2F5924" wp14:editId="0F7B823D">
            <wp:simplePos x="0" y="0"/>
            <wp:positionH relativeFrom="column">
              <wp:posOffset>5179546</wp:posOffset>
            </wp:positionH>
            <wp:positionV relativeFrom="paragraph">
              <wp:posOffset>145353</wp:posOffset>
            </wp:positionV>
            <wp:extent cx="460375" cy="511810"/>
            <wp:effectExtent l="0" t="0" r="0" b="2540"/>
            <wp:wrapNone/>
            <wp:docPr id="99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73BD">
        <w:rPr>
          <w:noProof/>
          <w:lang w:eastAsia="ru-RU"/>
        </w:rPr>
        <w:drawing>
          <wp:anchor distT="0" distB="0" distL="114300" distR="114300" simplePos="0" relativeHeight="251658317" behindDoc="0" locked="0" layoutInCell="1" allowOverlap="1" wp14:anchorId="10400E91" wp14:editId="047B9131">
            <wp:simplePos x="0" y="0"/>
            <wp:positionH relativeFrom="column">
              <wp:posOffset>3964589</wp:posOffset>
            </wp:positionH>
            <wp:positionV relativeFrom="paragraph">
              <wp:posOffset>139700</wp:posOffset>
            </wp:positionV>
            <wp:extent cx="460375" cy="511810"/>
            <wp:effectExtent l="0" t="0" r="0" b="2540"/>
            <wp:wrapNone/>
            <wp:docPr id="100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29" behindDoc="0" locked="0" layoutInCell="1" allowOverlap="1" wp14:anchorId="137DC757" wp14:editId="5B551378">
                <wp:simplePos x="0" y="0"/>
                <wp:positionH relativeFrom="column">
                  <wp:posOffset>811530</wp:posOffset>
                </wp:positionH>
                <wp:positionV relativeFrom="paragraph">
                  <wp:posOffset>238760</wp:posOffset>
                </wp:positionV>
                <wp:extent cx="681990" cy="0"/>
                <wp:effectExtent l="0" t="76200" r="22860" b="114300"/>
                <wp:wrapNone/>
                <wp:docPr id="79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CE78B1" id="Прямая со стрелкой 79" o:spid="_x0000_s1026" type="#_x0000_t32" style="position:absolute;margin-left:63.9pt;margin-top:18.8pt;width:53.7pt;height:0;z-index:25165832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" strokecolor="#538135 [2409]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31" behindDoc="0" locked="0" layoutInCell="1" allowOverlap="1" wp14:anchorId="69D8CBA4" wp14:editId="3D0945BE">
                <wp:simplePos x="0" y="0"/>
                <wp:positionH relativeFrom="column">
                  <wp:posOffset>1951355</wp:posOffset>
                </wp:positionH>
                <wp:positionV relativeFrom="paragraph">
                  <wp:posOffset>238760</wp:posOffset>
                </wp:positionV>
                <wp:extent cx="681990" cy="0"/>
                <wp:effectExtent l="0" t="76200" r="22860" b="114300"/>
                <wp:wrapNone/>
                <wp:docPr id="80" name="Прямая со стрелко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FBB425" id="Прямая со стрелкой 80" o:spid="_x0000_s1026" type="#_x0000_t32" style="position:absolute;margin-left:153.65pt;margin-top:18.8pt;width:53.7pt;height:0;z-index:25165833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" strokecolor="#548235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34" behindDoc="0" locked="0" layoutInCell="1" allowOverlap="1" wp14:anchorId="27C56AD5" wp14:editId="5BA03AEE">
                <wp:simplePos x="0" y="0"/>
                <wp:positionH relativeFrom="column">
                  <wp:posOffset>3054350</wp:posOffset>
                </wp:positionH>
                <wp:positionV relativeFrom="paragraph">
                  <wp:posOffset>239234</wp:posOffset>
                </wp:positionV>
                <wp:extent cx="681990" cy="0"/>
                <wp:effectExtent l="0" t="76200" r="22860" b="114300"/>
                <wp:wrapNone/>
                <wp:docPr id="81" name="Прямая со стрелко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D80759" id="Прямая со стрелкой 81" o:spid="_x0000_s1026" type="#_x0000_t32" style="position:absolute;margin-left:240.5pt;margin-top:18.85pt;width:53.7pt;height:0;z-index:25165833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" strokecolor="#548235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lang w:eastAsia="ru-RU"/>
        </w:rPr>
        <w:drawing>
          <wp:anchor distT="0" distB="0" distL="114300" distR="114300" simplePos="0" relativeHeight="251658316" behindDoc="0" locked="0" layoutInCell="1" allowOverlap="1" wp14:anchorId="2D01963A" wp14:editId="30ECF9C6">
            <wp:simplePos x="0" y="0"/>
            <wp:positionH relativeFrom="column">
              <wp:posOffset>2635250</wp:posOffset>
            </wp:positionH>
            <wp:positionV relativeFrom="paragraph">
              <wp:posOffset>139700</wp:posOffset>
            </wp:positionV>
            <wp:extent cx="460375" cy="511810"/>
            <wp:effectExtent l="0" t="0" r="0" b="2540"/>
            <wp:wrapNone/>
            <wp:docPr id="101" name="Picture 322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22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73BD">
        <w:rPr>
          <w:noProof/>
          <w:lang w:eastAsia="ru-RU"/>
        </w:rPr>
        <w:drawing>
          <wp:anchor distT="0" distB="0" distL="114300" distR="114300" simplePos="0" relativeHeight="251658315" behindDoc="0" locked="0" layoutInCell="1" allowOverlap="1" wp14:anchorId="0E36FE72" wp14:editId="6ECC02E6">
            <wp:simplePos x="0" y="0"/>
            <wp:positionH relativeFrom="column">
              <wp:posOffset>1532890</wp:posOffset>
            </wp:positionH>
            <wp:positionV relativeFrom="paragraph">
              <wp:posOffset>133350</wp:posOffset>
            </wp:positionV>
            <wp:extent cx="460375" cy="511810"/>
            <wp:effectExtent l="0" t="0" r="0" b="2540"/>
            <wp:wrapNone/>
            <wp:docPr id="102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73BD">
        <w:rPr>
          <w:noProof/>
          <w:lang w:eastAsia="ru-RU"/>
        </w:rPr>
        <w:drawing>
          <wp:anchor distT="0" distB="0" distL="114300" distR="114300" simplePos="0" relativeHeight="251658318" behindDoc="0" locked="0" layoutInCell="1" allowOverlap="1" wp14:anchorId="23982732" wp14:editId="1F246389">
            <wp:simplePos x="0" y="0"/>
            <wp:positionH relativeFrom="column">
              <wp:posOffset>351790</wp:posOffset>
            </wp:positionH>
            <wp:positionV relativeFrom="paragraph">
              <wp:posOffset>133350</wp:posOffset>
            </wp:positionV>
            <wp:extent cx="460375" cy="511810"/>
            <wp:effectExtent l="0" t="0" r="0" b="2540"/>
            <wp:wrapNone/>
            <wp:docPr id="103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73BD">
        <w:rPr>
          <w:noProof/>
          <w:color w:val="0070C0"/>
          <w:lang w:eastAsia="ru-RU"/>
        </w:rPr>
        <mc:AlternateContent>
          <mc:Choice Requires="wps">
            <w:drawing>
              <wp:anchor distT="0" distB="0" distL="114300" distR="114300" simplePos="0" relativeHeight="251658314" behindDoc="0" locked="0" layoutInCell="1" allowOverlap="1" wp14:anchorId="520B455A" wp14:editId="15706B95">
                <wp:simplePos x="0" y="0"/>
                <wp:positionH relativeFrom="column">
                  <wp:posOffset>40005</wp:posOffset>
                </wp:positionH>
                <wp:positionV relativeFrom="paragraph">
                  <wp:posOffset>727710</wp:posOffset>
                </wp:positionV>
                <wp:extent cx="1148080" cy="588010"/>
                <wp:effectExtent l="0" t="0" r="0" b="0"/>
                <wp:wrapNone/>
                <wp:docPr id="82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080" cy="588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5D6247" w14:textId="77777777" w:rsidR="00123E49" w:rsidRPr="00C110FF" w:rsidRDefault="00123E49" w:rsidP="006422FC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Эмитент</w:t>
                            </w:r>
                          </w:p>
                          <w:p w14:paraId="768FF2C4" w14:textId="77777777" w:rsidR="00123E49" w:rsidRPr="00603D32" w:rsidRDefault="00123E49" w:rsidP="006422FC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lang w:val="ru-RU"/>
                              </w:rPr>
                            </w:pP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eastAsia="ru-RU"/>
                              </w:rPr>
                              <w:t xml:space="preserve">ПАО </w:t>
                            </w: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val="ru-RU" w:eastAsia="ru-RU"/>
                              </w:rPr>
                              <w:t>«</w:t>
                            </w: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eastAsia="ru-RU"/>
                              </w:rPr>
                              <w:t>РосФосНитро</w:t>
                            </w: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val="ru-RU" w:eastAsia="ru-RU"/>
                              </w:rPr>
                              <w:t>»</w:t>
                            </w:r>
                          </w:p>
                          <w:p w14:paraId="0B613328" w14:textId="77777777" w:rsidR="00123E49" w:rsidRPr="003A22B8" w:rsidRDefault="00123E49" w:rsidP="006422FC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B455A" id="_x0000_s1056" type="#_x0000_t202" style="position:absolute;margin-left:3.15pt;margin-top:57.3pt;width:90.4pt;height:46.3pt;z-index:2516583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" filled="f" stroked="f">
                <v:textbox>
                  <w:txbxContent>
                    <w:p w14:paraId="015D6247" w14:textId="77777777" w:rsidR="00123E49" w:rsidRPr="00C110FF" w:rsidRDefault="00123E49" w:rsidP="006422FC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Эмитент</w:t>
                      </w:r>
                    </w:p>
                    <w:p w14:paraId="768FF2C4" w14:textId="77777777" w:rsidR="00123E49" w:rsidRPr="00603D32" w:rsidRDefault="00123E49" w:rsidP="006422FC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lang w:val="ru-RU"/>
                        </w:rPr>
                      </w:pPr>
                      <w:r w:rsidRPr="00C110FF">
                        <w:rPr>
                          <w:noProof/>
                          <w:sz w:val="16"/>
                          <w:szCs w:val="16"/>
                          <w:lang w:eastAsia="ru-RU"/>
                        </w:rPr>
                        <w:t xml:space="preserve">ПАО </w:t>
                      </w:r>
                      <w:r w:rsidRPr="00C110FF">
                        <w:rPr>
                          <w:noProof/>
                          <w:sz w:val="16"/>
                          <w:szCs w:val="16"/>
                          <w:lang w:val="ru-RU" w:eastAsia="ru-RU"/>
                        </w:rPr>
                        <w:t>«</w:t>
                      </w:r>
                      <w:r w:rsidRPr="00C110FF">
                        <w:rPr>
                          <w:noProof/>
                          <w:sz w:val="16"/>
                          <w:szCs w:val="16"/>
                          <w:lang w:eastAsia="ru-RU"/>
                        </w:rPr>
                        <w:t>РосФосНитро</w:t>
                      </w:r>
                      <w:r w:rsidRPr="00C110FF">
                        <w:rPr>
                          <w:noProof/>
                          <w:sz w:val="16"/>
                          <w:szCs w:val="16"/>
                          <w:lang w:val="ru-RU" w:eastAsia="ru-RU"/>
                        </w:rPr>
                        <w:t>»</w:t>
                      </w:r>
                    </w:p>
                    <w:p w14:paraId="0B613328" w14:textId="77777777" w:rsidR="00123E49" w:rsidRPr="003A22B8" w:rsidRDefault="00123E49" w:rsidP="006422FC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D8CB01" w14:textId="77777777" w:rsidR="006422FC" w:rsidRPr="005C73BD" w:rsidRDefault="006422FC" w:rsidP="006422FC"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30" behindDoc="0" locked="0" layoutInCell="1" allowOverlap="1" wp14:anchorId="14DBFD76" wp14:editId="56975289">
                <wp:simplePos x="0" y="0"/>
                <wp:positionH relativeFrom="column">
                  <wp:posOffset>3256915</wp:posOffset>
                </wp:positionH>
                <wp:positionV relativeFrom="paragraph">
                  <wp:posOffset>160020</wp:posOffset>
                </wp:positionV>
                <wp:extent cx="361315" cy="258445"/>
                <wp:effectExtent l="0" t="0" r="19685" b="27305"/>
                <wp:wrapNone/>
                <wp:docPr id="83" name="Прямоугольник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15" cy="2584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0ACA15" w14:textId="77777777" w:rsidR="00123E49" w:rsidRPr="002761F8" w:rsidRDefault="00123E49" w:rsidP="00642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DBFD76" id="Прямоугольник 83" o:spid="_x0000_s1057" style="position:absolute;margin-left:256.45pt;margin-top:12.6pt;width:28.45pt;height:20.35pt;z-index:2516583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" fillcolor="window" strokecolor="window" strokeweight="1pt">
                <v:textbox>
                  <w:txbxContent>
                    <w:p w14:paraId="770ACA15" w14:textId="77777777" w:rsidR="00123E49" w:rsidRPr="002761F8" w:rsidRDefault="00123E49" w:rsidP="006422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14:paraId="7DF0B3BC" w14:textId="77777777" w:rsidR="006422FC" w:rsidRPr="005C73BD" w:rsidRDefault="006422FC" w:rsidP="006422FC">
      <w:r w:rsidRPr="005C73BD">
        <w:rPr>
          <w:i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8345" behindDoc="0" locked="0" layoutInCell="1" allowOverlap="1" wp14:anchorId="0646343B" wp14:editId="4E4E6278">
                <wp:simplePos x="0" y="0"/>
                <wp:positionH relativeFrom="column">
                  <wp:posOffset>3108960</wp:posOffset>
                </wp:positionH>
                <wp:positionV relativeFrom="paragraph">
                  <wp:posOffset>102870</wp:posOffset>
                </wp:positionV>
                <wp:extent cx="681990" cy="0"/>
                <wp:effectExtent l="0" t="76200" r="22860" b="114300"/>
                <wp:wrapNone/>
                <wp:docPr id="84" name="Прямая со стрелко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2641FD" id="Прямая со стрелкой 84" o:spid="_x0000_s1026" type="#_x0000_t32" style="position:absolute;margin-left:244.8pt;margin-top:8.1pt;width:53.7pt;height:0;z-index:25165834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" strokecolor="#5b9bd5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44" behindDoc="0" locked="0" layoutInCell="1" allowOverlap="1" wp14:anchorId="302487C9" wp14:editId="0479FCF8">
                <wp:simplePos x="0" y="0"/>
                <wp:positionH relativeFrom="column">
                  <wp:posOffset>4894742</wp:posOffset>
                </wp:positionH>
                <wp:positionV relativeFrom="paragraph">
                  <wp:posOffset>148590</wp:posOffset>
                </wp:positionV>
                <wp:extent cx="1132205" cy="538480"/>
                <wp:effectExtent l="0" t="0" r="0" b="0"/>
                <wp:wrapNone/>
                <wp:docPr id="85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2205" cy="538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98774F" w14:textId="77777777" w:rsidR="00123E49" w:rsidRPr="001F3E9B" w:rsidRDefault="00123E49" w:rsidP="006422FC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Депозитарий</w:t>
                            </w:r>
                          </w:p>
                          <w:p w14:paraId="232619D9" w14:textId="77777777" w:rsidR="00123E49" w:rsidRPr="00F62B54" w:rsidRDefault="00123E49" w:rsidP="006422FC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АО «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Второй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Брокер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»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487C9" id="_x0000_s1058" type="#_x0000_t202" style="position:absolute;margin-left:385.4pt;margin-top:11.7pt;width:89.15pt;height:42.4pt;z-index:251658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" filled="f" stroked="f">
                <v:textbox>
                  <w:txbxContent>
                    <w:p w14:paraId="7B98774F" w14:textId="77777777" w:rsidR="00123E49" w:rsidRPr="001F3E9B" w:rsidRDefault="00123E49" w:rsidP="006422FC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Депозитарий</w:t>
                      </w:r>
                    </w:p>
                    <w:p w14:paraId="232619D9" w14:textId="77777777" w:rsidR="00123E49" w:rsidRPr="00F62B54" w:rsidRDefault="00123E49" w:rsidP="006422FC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 xml:space="preserve"> АО «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Второй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Брокер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32" behindDoc="0" locked="0" layoutInCell="1" allowOverlap="1" wp14:anchorId="56EA6C7E" wp14:editId="7A50F2AA">
                <wp:simplePos x="0" y="0"/>
                <wp:positionH relativeFrom="column">
                  <wp:posOffset>3679029</wp:posOffset>
                </wp:positionH>
                <wp:positionV relativeFrom="paragraph">
                  <wp:posOffset>156210</wp:posOffset>
                </wp:positionV>
                <wp:extent cx="1132205" cy="538480"/>
                <wp:effectExtent l="0" t="0" r="0" b="0"/>
                <wp:wrapNone/>
                <wp:docPr id="86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2205" cy="538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73DE87" w14:textId="77777777" w:rsidR="00123E49" w:rsidRPr="001F3E9B" w:rsidRDefault="00123E49" w:rsidP="006422FC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Депозитарий</w:t>
                            </w:r>
                          </w:p>
                          <w:p w14:paraId="252CAC7F" w14:textId="77777777" w:rsidR="00123E49" w:rsidRPr="00F62B54" w:rsidRDefault="00123E49" w:rsidP="006422FC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АО «Первый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Брокер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»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A6C7E" id="_x0000_s1059" type="#_x0000_t202" style="position:absolute;margin-left:289.7pt;margin-top:12.3pt;width:89.15pt;height:42.4pt;z-index:2516583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" filled="f" stroked="f">
                <v:textbox>
                  <w:txbxContent>
                    <w:p w14:paraId="1173DE87" w14:textId="77777777" w:rsidR="00123E49" w:rsidRPr="001F3E9B" w:rsidRDefault="00123E49" w:rsidP="006422FC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Депозитарий</w:t>
                      </w:r>
                    </w:p>
                    <w:p w14:paraId="252CAC7F" w14:textId="77777777" w:rsidR="00123E49" w:rsidRPr="00F62B54" w:rsidRDefault="00123E49" w:rsidP="006422FC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 xml:space="preserve"> АО «Первый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Брокер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22" behindDoc="0" locked="0" layoutInCell="1" allowOverlap="1" wp14:anchorId="0E7A5C3F" wp14:editId="0731935D">
                <wp:simplePos x="0" y="0"/>
                <wp:positionH relativeFrom="column">
                  <wp:posOffset>2478566</wp:posOffset>
                </wp:positionH>
                <wp:positionV relativeFrom="paragraph">
                  <wp:posOffset>156210</wp:posOffset>
                </wp:positionV>
                <wp:extent cx="805180" cy="208280"/>
                <wp:effectExtent l="0" t="0" r="0" b="0"/>
                <wp:wrapNone/>
                <wp:docPr id="87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5180" cy="208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FBAB750" w14:textId="77777777" w:rsidR="00123E49" w:rsidRPr="00C110FF" w:rsidRDefault="00123E49" w:rsidP="006422FC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НРД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7A5C3F" id="_x0000_s1060" type="#_x0000_t202" style="position:absolute;margin-left:195.15pt;margin-top:12.3pt;width:63.4pt;height:16.4pt;z-index:25165832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" filled="f" stroked="f">
                <v:textbox style="mso-fit-shape-to-text:t">
                  <w:txbxContent>
                    <w:p w14:paraId="2FBAB750" w14:textId="77777777" w:rsidR="00123E49" w:rsidRPr="00C110FF" w:rsidRDefault="00123E49" w:rsidP="006422FC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НРД</w:t>
                      </w:r>
                    </w:p>
                  </w:txbxContent>
                </v:textbox>
              </v:shape>
            </w:pict>
          </mc:Fallback>
        </mc:AlternateContent>
      </w:r>
      <w:r w:rsidRPr="005C73BD">
        <w:rPr>
          <w:noProof/>
          <w:color w:val="0070C0"/>
          <w:lang w:eastAsia="ru-RU"/>
        </w:rPr>
        <mc:AlternateContent>
          <mc:Choice Requires="wps">
            <w:drawing>
              <wp:anchor distT="0" distB="0" distL="114300" distR="114300" simplePos="0" relativeHeight="251658321" behindDoc="0" locked="0" layoutInCell="1" allowOverlap="1" wp14:anchorId="13EF0C49" wp14:editId="54B71A85">
                <wp:simplePos x="0" y="0"/>
                <wp:positionH relativeFrom="column">
                  <wp:posOffset>1125220</wp:posOffset>
                </wp:positionH>
                <wp:positionV relativeFrom="paragraph">
                  <wp:posOffset>196215</wp:posOffset>
                </wp:positionV>
                <wp:extent cx="1357630" cy="588010"/>
                <wp:effectExtent l="0" t="0" r="0" b="0"/>
                <wp:wrapNone/>
                <wp:docPr id="88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7630" cy="588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A8485B" w14:textId="77777777" w:rsidR="00123E49" w:rsidRPr="00C110FF" w:rsidRDefault="00123E49" w:rsidP="006422FC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Регистратор</w:t>
                            </w:r>
                          </w:p>
                          <w:p w14:paraId="3BECC232" w14:textId="77777777" w:rsidR="00123E49" w:rsidRPr="00C110FF" w:rsidRDefault="00123E49" w:rsidP="006422FC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АО «РеестроДержатель»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F0C49" id="_x0000_s1061" type="#_x0000_t202" style="position:absolute;margin-left:88.6pt;margin-top:15.45pt;width:106.9pt;height:46.3pt;z-index:2516583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" filled="f" stroked="f">
                <v:textbox>
                  <w:txbxContent>
                    <w:p w14:paraId="7DA8485B" w14:textId="77777777" w:rsidR="00123E49" w:rsidRPr="00C110FF" w:rsidRDefault="00123E49" w:rsidP="006422FC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Регистратор</w:t>
                      </w:r>
                    </w:p>
                    <w:p w14:paraId="3BECC232" w14:textId="77777777" w:rsidR="00123E49" w:rsidRPr="00C110FF" w:rsidRDefault="00123E49" w:rsidP="006422FC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АО «РеестроДержатель»</w:t>
                      </w:r>
                    </w:p>
                  </w:txbxContent>
                </v:textbox>
              </v:shape>
            </w:pict>
          </mc:Fallback>
        </mc:AlternateContent>
      </w:r>
    </w:p>
    <w:p w14:paraId="162C335A" w14:textId="77777777" w:rsidR="006422FC" w:rsidRPr="005C73BD" w:rsidRDefault="006422FC" w:rsidP="006422FC"/>
    <w:p w14:paraId="38BAC782" w14:textId="77777777" w:rsidR="006422FC" w:rsidRPr="005C73BD" w:rsidRDefault="006422FC" w:rsidP="006422FC">
      <w:r w:rsidRPr="005C73BD">
        <w:rPr>
          <w:noProof/>
          <w:color w:val="0070C0"/>
          <w:lang w:eastAsia="ru-RU"/>
        </w:rPr>
        <mc:AlternateContent>
          <mc:Choice Requires="wps">
            <w:drawing>
              <wp:anchor distT="0" distB="0" distL="114300" distR="114300" simplePos="0" relativeHeight="251658328" behindDoc="0" locked="0" layoutInCell="1" allowOverlap="1" wp14:anchorId="0F813D88" wp14:editId="6C223C62">
                <wp:simplePos x="0" y="0"/>
                <wp:positionH relativeFrom="column">
                  <wp:posOffset>4869815</wp:posOffset>
                </wp:positionH>
                <wp:positionV relativeFrom="paragraph">
                  <wp:posOffset>205105</wp:posOffset>
                </wp:positionV>
                <wp:extent cx="1155700" cy="237490"/>
                <wp:effectExtent l="0" t="0" r="0" b="0"/>
                <wp:wrapNone/>
                <wp:docPr id="89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70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B8B4E74" w14:textId="77777777" w:rsidR="00123E49" w:rsidRPr="00313776" w:rsidRDefault="00123E49" w:rsidP="006422FC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color w:val="0070C0"/>
                                <w:lang w:val="ru-RU"/>
                              </w:rPr>
                            </w:pPr>
                            <w:r w:rsidRPr="00313776">
                              <w:rPr>
                                <w:b/>
                                <w:color w:val="0070C0"/>
                                <w:lang w:val="ru-RU"/>
                              </w:rPr>
                              <w:t>2-ой уровень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813D88" id="_x0000_s1062" type="#_x0000_t202" style="position:absolute;margin-left:383.45pt;margin-top:16.15pt;width:91pt;height:18.7pt;z-index:251658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" filled="f" stroked="f">
                <v:textbox style="mso-fit-shape-to-text:t">
                  <w:txbxContent>
                    <w:p w14:paraId="0B8B4E74" w14:textId="77777777" w:rsidR="00123E49" w:rsidRPr="00313776" w:rsidRDefault="00123E49" w:rsidP="006422FC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color w:val="0070C0"/>
                          <w:lang w:val="ru-RU"/>
                        </w:rPr>
                      </w:pPr>
                      <w:r w:rsidRPr="00313776">
                        <w:rPr>
                          <w:b/>
                          <w:color w:val="0070C0"/>
                          <w:lang w:val="ru-RU"/>
                        </w:rPr>
                        <w:t>2-ой уровень</w:t>
                      </w:r>
                    </w:p>
                  </w:txbxContent>
                </v:textbox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27" behindDoc="0" locked="0" layoutInCell="1" allowOverlap="1" wp14:anchorId="78735B5B" wp14:editId="7C84B7A7">
                <wp:simplePos x="0" y="0"/>
                <wp:positionH relativeFrom="column">
                  <wp:posOffset>3532505</wp:posOffset>
                </wp:positionH>
                <wp:positionV relativeFrom="paragraph">
                  <wp:posOffset>200660</wp:posOffset>
                </wp:positionV>
                <wp:extent cx="1243330" cy="237490"/>
                <wp:effectExtent l="0" t="0" r="0" b="0"/>
                <wp:wrapNone/>
                <wp:docPr id="90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333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E10A28" w14:textId="77777777" w:rsidR="00123E49" w:rsidRPr="00313776" w:rsidRDefault="00123E49" w:rsidP="006422FC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color w:val="0070C0"/>
                                <w:lang w:val="ru-RU"/>
                              </w:rPr>
                            </w:pPr>
                            <w:r w:rsidRPr="00313776">
                              <w:rPr>
                                <w:b/>
                                <w:color w:val="0070C0"/>
                                <w:lang w:val="ru-RU"/>
                              </w:rPr>
                              <w:t>1-</w:t>
                            </w:r>
                            <w:r>
                              <w:rPr>
                                <w:b/>
                                <w:color w:val="0070C0"/>
                                <w:lang w:val="ru-RU"/>
                              </w:rPr>
                              <w:t xml:space="preserve"> </w:t>
                            </w:r>
                            <w:r w:rsidRPr="00313776">
                              <w:rPr>
                                <w:b/>
                                <w:color w:val="0070C0"/>
                                <w:lang w:val="ru-RU"/>
                              </w:rPr>
                              <w:t>ый уровень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735B5B" id="_x0000_s1063" type="#_x0000_t202" style="position:absolute;margin-left:278.15pt;margin-top:15.8pt;width:97.9pt;height:18.7pt;z-index:25165832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" filled="f" stroked="f">
                <v:textbox>
                  <w:txbxContent>
                    <w:p w14:paraId="08E10A28" w14:textId="77777777" w:rsidR="00123E49" w:rsidRPr="00313776" w:rsidRDefault="00123E49" w:rsidP="006422FC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color w:val="0070C0"/>
                          <w:lang w:val="ru-RU"/>
                        </w:rPr>
                      </w:pPr>
                      <w:r w:rsidRPr="00313776">
                        <w:rPr>
                          <w:b/>
                          <w:color w:val="0070C0"/>
                          <w:lang w:val="ru-RU"/>
                        </w:rPr>
                        <w:t>1-</w:t>
                      </w:r>
                      <w:r>
                        <w:rPr>
                          <w:b/>
                          <w:color w:val="0070C0"/>
                          <w:lang w:val="ru-RU"/>
                        </w:rPr>
                        <w:t xml:space="preserve"> </w:t>
                      </w:r>
                      <w:r w:rsidRPr="00313776">
                        <w:rPr>
                          <w:b/>
                          <w:color w:val="0070C0"/>
                          <w:lang w:val="ru-RU"/>
                        </w:rPr>
                        <w:t>ый уровень</w:t>
                      </w:r>
                    </w:p>
                  </w:txbxContent>
                </v:textbox>
              </v:shape>
            </w:pict>
          </mc:Fallback>
        </mc:AlternateContent>
      </w:r>
      <w:r w:rsidRPr="005C73BD">
        <w:rPr>
          <w:noProof/>
          <w:lang w:eastAsia="ru-RU"/>
        </w:rPr>
        <w:drawing>
          <wp:anchor distT="0" distB="0" distL="114300" distR="114300" simplePos="0" relativeHeight="251658325" behindDoc="0" locked="0" layoutInCell="1" allowOverlap="1" wp14:anchorId="0A867CC7" wp14:editId="646DA28D">
            <wp:simplePos x="0" y="0"/>
            <wp:positionH relativeFrom="column">
              <wp:posOffset>3865880</wp:posOffset>
            </wp:positionH>
            <wp:positionV relativeFrom="paragraph">
              <wp:posOffset>426720</wp:posOffset>
            </wp:positionV>
            <wp:extent cx="460375" cy="511810"/>
            <wp:effectExtent l="0" t="0" r="0" b="2540"/>
            <wp:wrapNone/>
            <wp:docPr id="104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26" behindDoc="0" locked="0" layoutInCell="1" allowOverlap="1" wp14:anchorId="5D01E745" wp14:editId="2D12190F">
                <wp:simplePos x="0" y="0"/>
                <wp:positionH relativeFrom="column">
                  <wp:posOffset>3604895</wp:posOffset>
                </wp:positionH>
                <wp:positionV relativeFrom="paragraph">
                  <wp:posOffset>955040</wp:posOffset>
                </wp:positionV>
                <wp:extent cx="994410" cy="354330"/>
                <wp:effectExtent l="0" t="0" r="0" b="0"/>
                <wp:wrapNone/>
                <wp:docPr id="91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410" cy="354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CE604E9" w14:textId="77777777" w:rsidR="00123E49" w:rsidRPr="001F3E9B" w:rsidRDefault="00123E49" w:rsidP="006422FC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УК</w:t>
                            </w: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 xml:space="preserve"> – «</w:t>
                            </w:r>
                            <w:r>
                              <w:rPr>
                                <w:color w:val="auto"/>
                                <w:sz w:val="16"/>
                                <w:szCs w:val="16"/>
                              </w:rPr>
                              <w:t xml:space="preserve">Trust </w:t>
                            </w: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</w:rPr>
                              <w:t>One</w:t>
                            </w: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»</w:t>
                            </w: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1E745" id="_x0000_s1064" type="#_x0000_t202" style="position:absolute;margin-left:283.85pt;margin-top:75.2pt;width:78.3pt;height:27.9pt;z-index:2516583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" filled="f" stroked="f">
                <v:textbox>
                  <w:txbxContent>
                    <w:p w14:paraId="4CE604E9" w14:textId="77777777" w:rsidR="00123E49" w:rsidRPr="001F3E9B" w:rsidRDefault="00123E49" w:rsidP="006422FC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УК</w:t>
                      </w:r>
                      <w:r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 xml:space="preserve"> – «</w:t>
                      </w:r>
                      <w:r>
                        <w:rPr>
                          <w:color w:val="auto"/>
                          <w:sz w:val="16"/>
                          <w:szCs w:val="16"/>
                        </w:rPr>
                        <w:t xml:space="preserve">Trust </w:t>
                      </w:r>
                      <w:r w:rsidRPr="001F3E9B">
                        <w:rPr>
                          <w:color w:val="auto"/>
                          <w:sz w:val="16"/>
                          <w:szCs w:val="16"/>
                        </w:rPr>
                        <w:t>One</w:t>
                      </w:r>
                      <w:r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»</w:t>
                      </w:r>
                      <w:r w:rsidRPr="001F3E9B">
                        <w:rPr>
                          <w:color w:val="auto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23" behindDoc="0" locked="0" layoutInCell="1" allowOverlap="1" wp14:anchorId="2A5829DE" wp14:editId="134B0630">
                <wp:simplePos x="0" y="0"/>
                <wp:positionH relativeFrom="column">
                  <wp:posOffset>4984750</wp:posOffset>
                </wp:positionH>
                <wp:positionV relativeFrom="paragraph">
                  <wp:posOffset>889635</wp:posOffset>
                </wp:positionV>
                <wp:extent cx="994410" cy="246380"/>
                <wp:effectExtent l="0" t="0" r="0" b="0"/>
                <wp:wrapNone/>
                <wp:docPr id="92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410" cy="2463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2F8DDDF" w14:textId="77777777" w:rsidR="00123E49" w:rsidRPr="00FF0CD3" w:rsidRDefault="00123E49" w:rsidP="006422FC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FF0CD3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Organisation1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5829DE" id="_x0000_s1065" type="#_x0000_t202" style="position:absolute;margin-left:392.5pt;margin-top:70.05pt;width:78.3pt;height:19.4pt;z-index:25165832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" filled="f" stroked="f">
                <v:textbox style="mso-fit-shape-to-text:t">
                  <w:txbxContent>
                    <w:p w14:paraId="42F8DDDF" w14:textId="77777777" w:rsidR="00123E49" w:rsidRPr="00FF0CD3" w:rsidRDefault="00123E49" w:rsidP="006422FC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FF0CD3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Organisation1</w:t>
                      </w:r>
                    </w:p>
                  </w:txbxContent>
                </v:textbox>
              </v:shape>
            </w:pict>
          </mc:Fallback>
        </mc:AlternateContent>
      </w:r>
      <w:r w:rsidRPr="005C73BD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658313" behindDoc="0" locked="0" layoutInCell="1" allowOverlap="1" wp14:anchorId="40391F6D" wp14:editId="6A777714">
                <wp:simplePos x="0" y="0"/>
                <wp:positionH relativeFrom="column">
                  <wp:posOffset>3234055</wp:posOffset>
                </wp:positionH>
                <wp:positionV relativeFrom="paragraph">
                  <wp:posOffset>123995</wp:posOffset>
                </wp:positionV>
                <wp:extent cx="3227696" cy="1958453"/>
                <wp:effectExtent l="0" t="0" r="11430" b="22860"/>
                <wp:wrapNone/>
                <wp:docPr id="93" name="Прямоугольник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7696" cy="195845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CA005E" id="Прямоугольник 93" o:spid="_x0000_s1026" style="position:absolute;margin-left:254.65pt;margin-top:9.75pt;width:254.15pt;height:154.2pt;z-index:25165831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" fillcolor="white [3201]" strokecolor="#823b0b [1605]" strokeweight="1pt"/>
            </w:pict>
          </mc:Fallback>
        </mc:AlternateContent>
      </w:r>
    </w:p>
    <w:p w14:paraId="70848876" w14:textId="77777777" w:rsidR="006422FC" w:rsidRPr="005C73BD" w:rsidRDefault="006422FC" w:rsidP="006422FC">
      <w:r w:rsidRPr="005C73BD">
        <w:rPr>
          <w:noProof/>
          <w:color w:val="0070C0"/>
          <w:lang w:eastAsia="ru-RU"/>
        </w:rPr>
        <w:drawing>
          <wp:anchor distT="0" distB="0" distL="114300" distR="114300" simplePos="0" relativeHeight="251658319" behindDoc="0" locked="0" layoutInCell="1" allowOverlap="1" wp14:anchorId="04203C58" wp14:editId="63B7BC08">
            <wp:simplePos x="0" y="0"/>
            <wp:positionH relativeFrom="column">
              <wp:posOffset>5214620</wp:posOffset>
            </wp:positionH>
            <wp:positionV relativeFrom="paragraph">
              <wp:posOffset>147159</wp:posOffset>
            </wp:positionV>
            <wp:extent cx="460375" cy="511810"/>
            <wp:effectExtent l="0" t="0" r="0" b="2540"/>
            <wp:wrapNone/>
            <wp:docPr id="105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7740696" w14:textId="77777777" w:rsidR="006422FC" w:rsidRPr="005C73BD" w:rsidRDefault="006422FC" w:rsidP="006422FC"/>
    <w:p w14:paraId="292D7BBD" w14:textId="77777777" w:rsidR="006422FC" w:rsidRPr="005C73BD" w:rsidRDefault="006422FC" w:rsidP="006422FC">
      <w:r w:rsidRPr="005C73BD">
        <w:rPr>
          <w:noProof/>
          <w:color w:val="0070C0"/>
          <w:lang w:eastAsia="ru-RU"/>
        </w:rPr>
        <w:drawing>
          <wp:anchor distT="0" distB="0" distL="114300" distR="114300" simplePos="0" relativeHeight="251658320" behindDoc="0" locked="0" layoutInCell="1" allowOverlap="1" wp14:anchorId="1AB5645D" wp14:editId="3BD7F503">
            <wp:simplePos x="0" y="0"/>
            <wp:positionH relativeFrom="column">
              <wp:posOffset>5214620</wp:posOffset>
            </wp:positionH>
            <wp:positionV relativeFrom="paragraph">
              <wp:posOffset>279239</wp:posOffset>
            </wp:positionV>
            <wp:extent cx="460375" cy="511810"/>
            <wp:effectExtent l="0" t="0" r="0" b="2540"/>
            <wp:wrapNone/>
            <wp:docPr id="106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0F0D3EE" w14:textId="77777777" w:rsidR="006422FC" w:rsidRPr="005C73BD" w:rsidRDefault="006422FC" w:rsidP="006422FC"/>
    <w:p w14:paraId="41FF3C3C" w14:textId="77777777" w:rsidR="006422FC" w:rsidRPr="005C73BD" w:rsidRDefault="006422FC" w:rsidP="006422FC"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24" behindDoc="0" locked="0" layoutInCell="1" allowOverlap="1" wp14:anchorId="66DF5AE4" wp14:editId="21AEBEC3">
                <wp:simplePos x="0" y="0"/>
                <wp:positionH relativeFrom="column">
                  <wp:posOffset>4956810</wp:posOffset>
                </wp:positionH>
                <wp:positionV relativeFrom="paragraph">
                  <wp:posOffset>201769</wp:posOffset>
                </wp:positionV>
                <wp:extent cx="1062355" cy="401320"/>
                <wp:effectExtent l="0" t="0" r="0" b="0"/>
                <wp:wrapNone/>
                <wp:docPr id="94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355" cy="401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AEDC987" w14:textId="77777777" w:rsidR="00123E49" w:rsidRPr="00FF0CD3" w:rsidRDefault="00123E49" w:rsidP="006422FC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FF0CD3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Person</w:t>
                            </w:r>
                          </w:p>
                          <w:p w14:paraId="5F58FFA8" w14:textId="77777777" w:rsidR="00123E49" w:rsidRPr="00FF0CD3" w:rsidRDefault="00123E49" w:rsidP="006422FC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FF0CD3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 xml:space="preserve"> Beneficiary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F5AE4" id="_x0000_s1066" type="#_x0000_t202" style="position:absolute;margin-left:390.3pt;margin-top:15.9pt;width:83.65pt;height:31.6pt;z-index:2516583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" filled="f" stroked="f">
                <v:textbox style="mso-fit-shape-to-text:t">
                  <w:txbxContent>
                    <w:p w14:paraId="0AEDC987" w14:textId="77777777" w:rsidR="00123E49" w:rsidRPr="00FF0CD3" w:rsidRDefault="00123E49" w:rsidP="006422FC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FF0CD3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Person</w:t>
                      </w:r>
                    </w:p>
                    <w:p w14:paraId="5F58FFA8" w14:textId="77777777" w:rsidR="00123E49" w:rsidRPr="00FF0CD3" w:rsidRDefault="00123E49" w:rsidP="006422FC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FF0CD3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 xml:space="preserve"> Beneficiary</w:t>
                      </w:r>
                    </w:p>
                  </w:txbxContent>
                </v:textbox>
              </v:shape>
            </w:pict>
          </mc:Fallback>
        </mc:AlternateContent>
      </w:r>
    </w:p>
    <w:p w14:paraId="77B69D6A" w14:textId="77777777" w:rsidR="006422FC" w:rsidRPr="005C73BD" w:rsidRDefault="006422FC" w:rsidP="006422FC">
      <w:pPr>
        <w:rPr>
          <w:i/>
          <w:sz w:val="16"/>
          <w:szCs w:val="16"/>
        </w:rPr>
      </w:pP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35" behindDoc="0" locked="0" layoutInCell="1" allowOverlap="1" wp14:anchorId="47D901D3" wp14:editId="6B27E453">
                <wp:simplePos x="0" y="0"/>
                <wp:positionH relativeFrom="column">
                  <wp:posOffset>131720</wp:posOffset>
                </wp:positionH>
                <wp:positionV relativeFrom="paragraph">
                  <wp:posOffset>85090</wp:posOffset>
                </wp:positionV>
                <wp:extent cx="681990" cy="0"/>
                <wp:effectExtent l="0" t="76200" r="22860" b="114300"/>
                <wp:wrapNone/>
                <wp:docPr id="95" name="Прямая со стрелкой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650BFB" id="Прямая со стрелкой 95" o:spid="_x0000_s1026" type="#_x0000_t32" style="position:absolute;margin-left:10.35pt;margin-top:6.7pt;width:53.7pt;height:0;z-index:25165833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" strokecolor="#548235" strokeweight="1pt">
                <v:stroke endarrow="open" joinstyle="miter"/>
              </v:shape>
            </w:pict>
          </mc:Fallback>
        </mc:AlternateContent>
      </w:r>
      <w:r w:rsidRPr="005C73BD">
        <w:rPr>
          <w:i/>
          <w:sz w:val="16"/>
          <w:szCs w:val="16"/>
        </w:rPr>
        <w:tab/>
      </w:r>
      <w:r w:rsidRPr="005C73BD">
        <w:rPr>
          <w:i/>
          <w:sz w:val="16"/>
          <w:szCs w:val="16"/>
        </w:rPr>
        <w:tab/>
        <w:t>Требование (запрос на предоставление списка)</w:t>
      </w:r>
    </w:p>
    <w:p w14:paraId="33C1E09F" w14:textId="77777777" w:rsidR="006422FC" w:rsidRPr="005C73BD" w:rsidRDefault="006422FC" w:rsidP="006422FC">
      <w:pPr>
        <w:rPr>
          <w:i/>
          <w:sz w:val="16"/>
          <w:szCs w:val="16"/>
        </w:rPr>
      </w:pPr>
      <w:r w:rsidRPr="005C73BD">
        <w:rPr>
          <w:i/>
          <w:noProof/>
          <w:color w:val="833C0B" w:themeColor="accent2" w:themeShade="80"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8338" behindDoc="0" locked="0" layoutInCell="1" allowOverlap="1" wp14:anchorId="746F3AD6" wp14:editId="6A311927">
                <wp:simplePos x="0" y="0"/>
                <wp:positionH relativeFrom="column">
                  <wp:posOffset>91649</wp:posOffset>
                </wp:positionH>
                <wp:positionV relativeFrom="paragraph">
                  <wp:posOffset>90170</wp:posOffset>
                </wp:positionV>
                <wp:extent cx="599440" cy="0"/>
                <wp:effectExtent l="38100" t="76200" r="0" b="114300"/>
                <wp:wrapNone/>
                <wp:docPr id="96" name="Прямая со стрелкой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94100" id="Прямая со стрелкой 96" o:spid="_x0000_s1026" type="#_x0000_t32" style="position:absolute;margin-left:7.2pt;margin-top:7.1pt;width:47.2pt;height:0;flip:x;z-index:25165833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" strokecolor="#843c0c" strokeweight="1pt">
                <v:stroke endarrow="open" joinstyle="miter"/>
              </v:shape>
            </w:pict>
          </mc:Fallback>
        </mc:AlternateContent>
      </w:r>
      <w:r w:rsidRPr="005C73BD">
        <w:rPr>
          <w:i/>
          <w:sz w:val="16"/>
          <w:szCs w:val="16"/>
        </w:rPr>
        <w:tab/>
      </w:r>
      <w:r w:rsidRPr="005C73BD">
        <w:rPr>
          <w:i/>
          <w:sz w:val="16"/>
          <w:szCs w:val="16"/>
        </w:rPr>
        <w:tab/>
        <w:t>Список</w:t>
      </w:r>
    </w:p>
    <w:p w14:paraId="2FD30A01" w14:textId="4021BF1F" w:rsidR="006422FC" w:rsidRPr="005C73BD" w:rsidRDefault="006422FC" w:rsidP="006422FC">
      <w:pPr>
        <w:rPr>
          <w:i/>
          <w:sz w:val="16"/>
          <w:szCs w:val="16"/>
        </w:rPr>
      </w:pPr>
      <w:r w:rsidRPr="005C73BD">
        <w:rPr>
          <w:i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8339" behindDoc="0" locked="0" layoutInCell="1" allowOverlap="1" wp14:anchorId="789EDF48" wp14:editId="01E8BF80">
                <wp:simplePos x="0" y="0"/>
                <wp:positionH relativeFrom="column">
                  <wp:posOffset>131085</wp:posOffset>
                </wp:positionH>
                <wp:positionV relativeFrom="paragraph">
                  <wp:posOffset>85830</wp:posOffset>
                </wp:positionV>
                <wp:extent cx="681990" cy="0"/>
                <wp:effectExtent l="0" t="76200" r="22860" b="114300"/>
                <wp:wrapNone/>
                <wp:docPr id="97" name="Прямая со стрелкой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8BFB61" id="Прямая со стрелкой 97" o:spid="_x0000_s1026" type="#_x0000_t32" style="position:absolute;margin-left:10.3pt;margin-top:6.75pt;width:53.7pt;height:0;z-index:25165833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" strokecolor="#5b9bd5" strokeweight="1pt">
                <v:stroke endarrow="open" joinstyle="miter"/>
              </v:shape>
            </w:pict>
          </mc:Fallback>
        </mc:AlternateContent>
      </w:r>
      <w:r w:rsidRPr="005C73BD">
        <w:rPr>
          <w:i/>
          <w:color w:val="0070C0"/>
          <w:sz w:val="16"/>
          <w:szCs w:val="16"/>
        </w:rPr>
        <w:tab/>
      </w:r>
      <w:r w:rsidRPr="005C73BD">
        <w:rPr>
          <w:i/>
          <w:color w:val="0070C0"/>
          <w:sz w:val="16"/>
          <w:szCs w:val="16"/>
        </w:rPr>
        <w:tab/>
      </w:r>
      <w:r w:rsidR="00155B2E" w:rsidRPr="005C73BD">
        <w:rPr>
          <w:i/>
          <w:sz w:val="16"/>
          <w:szCs w:val="16"/>
        </w:rPr>
        <w:t xml:space="preserve">Статус обработки списка (Общий) и </w:t>
      </w:r>
      <w:r w:rsidRPr="005C73BD">
        <w:rPr>
          <w:i/>
          <w:sz w:val="16"/>
          <w:szCs w:val="16"/>
        </w:rPr>
        <w:t>Статус обработки списка (Протокол ошибок)</w:t>
      </w:r>
    </w:p>
    <w:p w14:paraId="4E33A4D3" w14:textId="77777777" w:rsidR="006422FC" w:rsidRPr="005C73BD" w:rsidRDefault="006422FC" w:rsidP="006422FC">
      <w:pPr>
        <w:rPr>
          <w:i/>
          <w:color w:val="FF0000"/>
          <w:sz w:val="16"/>
          <w:szCs w:val="16"/>
        </w:rPr>
      </w:pPr>
      <w:r w:rsidRPr="005C73BD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58340" behindDoc="0" locked="0" layoutInCell="1" allowOverlap="1" wp14:anchorId="59074C2B" wp14:editId="0801F015">
                <wp:simplePos x="0" y="0"/>
                <wp:positionH relativeFrom="column">
                  <wp:posOffset>292735</wp:posOffset>
                </wp:positionH>
                <wp:positionV relativeFrom="paragraph">
                  <wp:posOffset>173990</wp:posOffset>
                </wp:positionV>
                <wp:extent cx="443230" cy="184150"/>
                <wp:effectExtent l="0" t="0" r="13970" b="25400"/>
                <wp:wrapNone/>
                <wp:docPr id="98" name="Прямоугольник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230" cy="184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C6F528" id="Прямоугольник 98" o:spid="_x0000_s1026" style="position:absolute;margin-left:23.05pt;margin-top:13.7pt;width:34.9pt;height:14.5pt;z-index:2516583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" fillcolor="white [3201]" strokecolor="#823b0b [1605]" strokeweight="1pt"/>
            </w:pict>
          </mc:Fallback>
        </mc:AlternateContent>
      </w:r>
      <w:r w:rsidRPr="005C73BD">
        <w:rPr>
          <w:i/>
          <w:color w:val="FF0000"/>
          <w:sz w:val="16"/>
          <w:szCs w:val="16"/>
        </w:rPr>
        <w:t>*В данных бизнес – кейсах не рассматриваются примеры технических статусов приема отказа, а также статуса о направлении референса</w:t>
      </w:r>
    </w:p>
    <w:p w14:paraId="2E47120A" w14:textId="77777777" w:rsidR="006422FC" w:rsidRPr="005C73BD" w:rsidRDefault="006422FC" w:rsidP="006422FC">
      <w:pPr>
        <w:rPr>
          <w:i/>
          <w:sz w:val="16"/>
          <w:szCs w:val="16"/>
        </w:rPr>
      </w:pPr>
      <w:r w:rsidRPr="005C73BD">
        <w:rPr>
          <w:color w:val="0070C0"/>
        </w:rPr>
        <w:tab/>
      </w:r>
      <w:r w:rsidRPr="005C73BD">
        <w:rPr>
          <w:color w:val="0070C0"/>
        </w:rPr>
        <w:tab/>
      </w:r>
      <w:r w:rsidRPr="005C73BD">
        <w:rPr>
          <w:i/>
          <w:sz w:val="16"/>
          <w:szCs w:val="16"/>
        </w:rPr>
        <w:t>Лица, включенные в список: лица, осуществляющие права по ценным бумагам (1-ый уровень) и лица, в интересах которых осуществляются права по ценным бумагам (2-ой уровень)</w:t>
      </w:r>
    </w:p>
    <w:p w14:paraId="778BC5DF" w14:textId="77777777" w:rsidR="006422FC" w:rsidRPr="005C73BD" w:rsidRDefault="006422FC" w:rsidP="006422FC">
      <w:pPr>
        <w:pStyle w:val="a3"/>
        <w:rPr>
          <w:noProof/>
          <w:lang w:eastAsia="ru-RU"/>
        </w:rPr>
      </w:pPr>
    </w:p>
    <w:p w14:paraId="4832FDB6" w14:textId="69ADD9EE" w:rsidR="006422FC" w:rsidRPr="005C73BD" w:rsidRDefault="006422FC" w:rsidP="006422FC">
      <w:pPr>
        <w:pStyle w:val="a3"/>
        <w:numPr>
          <w:ilvl w:val="0"/>
          <w:numId w:val="28"/>
        </w:numPr>
        <w:rPr>
          <w:noProof/>
          <w:lang w:eastAsia="ru-RU"/>
        </w:rPr>
      </w:pPr>
      <w:r w:rsidRPr="005C73BD">
        <w:rPr>
          <w:noProof/>
          <w:lang w:eastAsia="ru-RU"/>
        </w:rPr>
        <w:t xml:space="preserve">1 – </w:t>
      </w:r>
      <w:r w:rsidR="00155B2E" w:rsidRPr="005C73BD">
        <w:rPr>
          <w:noProof/>
          <w:lang w:eastAsia="ru-RU"/>
        </w:rPr>
        <w:t xml:space="preserve">Статус обработки списка (Общий) и </w:t>
      </w:r>
      <w:r w:rsidRPr="005C73BD">
        <w:rPr>
          <w:noProof/>
          <w:lang w:eastAsia="ru-RU"/>
        </w:rPr>
        <w:t>Статус обработки списка (Протокол ошибок) от НРД к «Депозитарий АО «Первый Брокер» с критичной и некритичной ошибкой.</w:t>
      </w:r>
    </w:p>
    <w:p w14:paraId="673C1923" w14:textId="77777777" w:rsidR="006422FC" w:rsidRPr="005C73BD" w:rsidRDefault="006422FC" w:rsidP="006422FC">
      <w:pPr>
        <w:rPr>
          <w:noProof/>
          <w:lang w:eastAsia="ru-RU"/>
        </w:rPr>
      </w:pPr>
    </w:p>
    <w:p w14:paraId="079D54BF" w14:textId="77777777" w:rsidR="006422FC" w:rsidRPr="005C73BD" w:rsidRDefault="006422FC" w:rsidP="006422FC">
      <w:pPr>
        <w:rPr>
          <w:noProof/>
          <w:lang w:eastAsia="ru-RU"/>
        </w:rPr>
      </w:pPr>
      <w:r w:rsidRPr="005C73BD">
        <w:rPr>
          <w:noProof/>
          <w:lang w:eastAsia="ru-RU"/>
        </w:rPr>
        <w:t xml:space="preserve">Описанные в настоящем документе бизнес-кейсы приведены с целью показать каким образом формируется сообщение о Статусе обработки списка (Протокол ошибок), а также, каким образом передается такая информация,  в случае, если в Списке допущены критичные и некритичные ошибки при раскрытии информации как на 1-ом уровне, так и на 2-ом уровне. </w:t>
      </w:r>
    </w:p>
    <w:p w14:paraId="39C8CE9F" w14:textId="08D264EF" w:rsidR="006422FC" w:rsidRPr="005C73BD" w:rsidRDefault="006422FC" w:rsidP="006422FC">
      <w:pPr>
        <w:rPr>
          <w:noProof/>
          <w:lang w:eastAsia="ru-RU"/>
        </w:rPr>
      </w:pPr>
      <w:r w:rsidRPr="005C73BD">
        <w:rPr>
          <w:noProof/>
          <w:lang w:eastAsia="ru-RU"/>
        </w:rPr>
        <w:t>Передается</w:t>
      </w:r>
      <w:r w:rsidR="00155B2E" w:rsidRPr="005C73BD">
        <w:rPr>
          <w:noProof/>
          <w:lang w:eastAsia="ru-RU"/>
        </w:rPr>
        <w:t>:</w:t>
      </w:r>
    </w:p>
    <w:p w14:paraId="60DFD903" w14:textId="17A4BF95" w:rsidR="00155B2E" w:rsidRPr="005C73BD" w:rsidRDefault="00155B2E" w:rsidP="006422FC">
      <w:pPr>
        <w:pStyle w:val="a3"/>
        <w:numPr>
          <w:ilvl w:val="0"/>
          <w:numId w:val="28"/>
        </w:numPr>
        <w:rPr>
          <w:noProof/>
          <w:lang w:eastAsia="ru-RU"/>
        </w:rPr>
      </w:pPr>
      <w:r w:rsidRPr="005C73BD">
        <w:rPr>
          <w:noProof/>
          <w:lang w:eastAsia="ru-RU"/>
        </w:rPr>
        <w:t>Статус обработки (Общий) по списку в целом</w:t>
      </w:r>
    </w:p>
    <w:p w14:paraId="67AB7C2E" w14:textId="6B2CE3D8" w:rsidR="006422FC" w:rsidRPr="005C73BD" w:rsidRDefault="006422FC" w:rsidP="006422FC">
      <w:pPr>
        <w:pStyle w:val="a3"/>
        <w:numPr>
          <w:ilvl w:val="0"/>
          <w:numId w:val="28"/>
        </w:numPr>
        <w:rPr>
          <w:noProof/>
          <w:lang w:eastAsia="ru-RU"/>
        </w:rPr>
      </w:pPr>
      <w:r w:rsidRPr="005C73BD">
        <w:rPr>
          <w:noProof/>
          <w:lang w:eastAsia="ru-RU"/>
        </w:rPr>
        <w:t>статус обработки по каждому раскрываемому лицу из 1 части Списка, включая 2 часть под ним</w:t>
      </w:r>
      <w:r w:rsidR="000363D4" w:rsidRPr="005C73BD">
        <w:rPr>
          <w:noProof/>
          <w:lang w:eastAsia="ru-RU"/>
        </w:rPr>
        <w:t>.</w:t>
      </w:r>
      <w:r w:rsidRPr="005C73BD">
        <w:rPr>
          <w:noProof/>
          <w:lang w:eastAsia="ru-RU"/>
        </w:rPr>
        <w:t xml:space="preserve"> </w:t>
      </w:r>
    </w:p>
    <w:p w14:paraId="38C7E96C" w14:textId="77777777" w:rsidR="006422FC" w:rsidRPr="005C73BD" w:rsidRDefault="006422FC" w:rsidP="006422FC">
      <w:pPr>
        <w:rPr>
          <w:noProof/>
          <w:color w:val="FF0000"/>
          <w:lang w:eastAsia="ru-RU"/>
        </w:rPr>
      </w:pPr>
      <w:r w:rsidRPr="005C73BD">
        <w:rPr>
          <w:noProof/>
          <w:color w:val="FF0000"/>
          <w:lang w:eastAsia="ru-RU"/>
        </w:rPr>
        <w:t xml:space="preserve">Обращаем внимание, что в описанных бизнес-кейсах преднамеренно не рассматриваются запросы на сбор списка, технические статусы и статусы приема списков. Для упрощения примера процесс рассматривается сразу с этапа предоставления Статуса обработки списка (Протокола ошибок) от НРД. </w:t>
      </w:r>
    </w:p>
    <w:p w14:paraId="68529F9C" w14:textId="77777777" w:rsidR="006422FC" w:rsidRPr="005C73BD" w:rsidRDefault="006422FC" w:rsidP="006422FC">
      <w:pPr>
        <w:rPr>
          <w:noProof/>
          <w:lang w:eastAsia="ru-RU"/>
        </w:rPr>
      </w:pPr>
      <w:r w:rsidRPr="005C73BD">
        <w:rPr>
          <w:noProof/>
          <w:lang w:eastAsia="ru-RU"/>
        </w:rPr>
        <w:t>Общее описание:</w:t>
      </w:r>
    </w:p>
    <w:p w14:paraId="44C21989" w14:textId="27BFA44C" w:rsidR="006422FC" w:rsidRPr="005C73BD" w:rsidRDefault="006422FC" w:rsidP="006422FC">
      <w:r w:rsidRPr="005C73BD">
        <w:t xml:space="preserve">«Депозитарий АО «Второй Брокер» (LEI - </w:t>
      </w:r>
      <w:r w:rsidR="00FA0CBD" w:rsidRPr="005C73BD">
        <w:t>444400B831LSRSI6RA99</w:t>
      </w:r>
      <w:r w:rsidRPr="005C73BD">
        <w:t xml:space="preserve">) направляет в адрес «Депозитарий АО «Первый Брокер» (LEI - </w:t>
      </w:r>
      <w:r w:rsidR="006831CB" w:rsidRPr="005C73BD">
        <w:t>555500B831LSRSI6RA99</w:t>
      </w:r>
      <w:r w:rsidRPr="005C73BD">
        <w:t xml:space="preserve">) 09.08.2017 информацию: </w:t>
      </w:r>
    </w:p>
    <w:p w14:paraId="655A6BE4" w14:textId="77777777" w:rsidR="006422FC" w:rsidRPr="005C73BD" w:rsidRDefault="006422FC" w:rsidP="006422FC">
      <w:pPr>
        <w:pStyle w:val="a3"/>
        <w:numPr>
          <w:ilvl w:val="0"/>
          <w:numId w:val="24"/>
        </w:numPr>
      </w:pPr>
      <w:r w:rsidRPr="005C73BD">
        <w:t>о лице, осуществляющем права по ценным бумагам – Доверительном управляющем «</w:t>
      </w:r>
      <w:r w:rsidRPr="005C73BD">
        <w:rPr>
          <w:lang w:val="en-US"/>
        </w:rPr>
        <w:t>Trust</w:t>
      </w:r>
      <w:r w:rsidRPr="005C73BD">
        <w:t xml:space="preserve"> One» (1-ый уровень) и </w:t>
      </w:r>
    </w:p>
    <w:p w14:paraId="58EA02D6" w14:textId="77777777" w:rsidR="006422FC" w:rsidRPr="005C73BD" w:rsidRDefault="006422FC" w:rsidP="006422FC">
      <w:pPr>
        <w:pStyle w:val="a3"/>
        <w:numPr>
          <w:ilvl w:val="0"/>
          <w:numId w:val="24"/>
        </w:numPr>
      </w:pPr>
      <w:r w:rsidRPr="005C73BD">
        <w:t>о лицах, в интересах которых компания «</w:t>
      </w:r>
      <w:r w:rsidRPr="005C73BD">
        <w:rPr>
          <w:lang w:val="en-US"/>
        </w:rPr>
        <w:t>Trust</w:t>
      </w:r>
      <w:r w:rsidRPr="005C73BD">
        <w:t xml:space="preserve"> One» осуществляет права по ценным бумагам (2-ой уровень):  </w:t>
      </w:r>
    </w:p>
    <w:p w14:paraId="247BB2FF" w14:textId="77777777" w:rsidR="006422FC" w:rsidRPr="005C73BD" w:rsidRDefault="006422FC" w:rsidP="006422FC">
      <w:pPr>
        <w:pStyle w:val="a3"/>
        <w:numPr>
          <w:ilvl w:val="1"/>
          <w:numId w:val="24"/>
        </w:numPr>
      </w:pPr>
      <w:r w:rsidRPr="005C73BD">
        <w:t xml:space="preserve">Иностранной Организации Organisation1 и </w:t>
      </w:r>
    </w:p>
    <w:p w14:paraId="388E9FA7" w14:textId="77777777" w:rsidR="006422FC" w:rsidRPr="005C73BD" w:rsidRDefault="006422FC" w:rsidP="006422FC">
      <w:pPr>
        <w:pStyle w:val="a3"/>
        <w:numPr>
          <w:ilvl w:val="1"/>
          <w:numId w:val="24"/>
        </w:numPr>
      </w:pPr>
      <w:r w:rsidRPr="005C73BD">
        <w:t xml:space="preserve">Иностранном Физическом лице Person Beneficiary. </w:t>
      </w:r>
    </w:p>
    <w:p w14:paraId="528F9A4A" w14:textId="7E0EC3CF" w:rsidR="006422FC" w:rsidRPr="005C73BD" w:rsidRDefault="006422FC" w:rsidP="006422FC">
      <w:r w:rsidRPr="005C73BD">
        <w:t xml:space="preserve">Все ценные бумаги, учитывающиеся на счете депо, открытом для «Депозитарий АО «Второй Брокер» в учете «Депозитарий АО «Первый Брокер», </w:t>
      </w:r>
      <w:r w:rsidR="00B6453E" w:rsidRPr="005C73BD">
        <w:t xml:space="preserve">переданы в доверительное управление </w:t>
      </w:r>
      <w:r w:rsidRPr="005C73BD">
        <w:t>доверительному управляющему «Trust One».</w:t>
      </w:r>
    </w:p>
    <w:p w14:paraId="6A1EF3CE" w14:textId="77777777" w:rsidR="006422FC" w:rsidRPr="005C73BD" w:rsidRDefault="006422FC" w:rsidP="005C73BD">
      <w:pPr>
        <w:spacing w:after="0"/>
        <w:rPr>
          <w:i/>
          <w:noProof/>
          <w:u w:val="single"/>
          <w:lang w:eastAsia="ru-RU"/>
        </w:rPr>
      </w:pPr>
      <w:r w:rsidRPr="005C73BD">
        <w:rPr>
          <w:i/>
          <w:noProof/>
          <w:u w:val="single"/>
          <w:lang w:eastAsia="ru-RU"/>
        </w:rPr>
        <w:t>Сведения о депозитарии АО «Второй брокер»:</w:t>
      </w:r>
    </w:p>
    <w:p w14:paraId="407C0765" w14:textId="77777777" w:rsidR="006422FC" w:rsidRPr="005C73BD" w:rsidRDefault="006422FC" w:rsidP="006422FC">
      <w:pPr>
        <w:pStyle w:val="a3"/>
        <w:numPr>
          <w:ilvl w:val="0"/>
          <w:numId w:val="2"/>
        </w:numPr>
        <w:rPr>
          <w:i/>
        </w:rPr>
      </w:pPr>
      <w:r w:rsidRPr="005C73BD">
        <w:rPr>
          <w:i/>
        </w:rPr>
        <w:t xml:space="preserve">Наименование - </w:t>
      </w:r>
      <w:r w:rsidRPr="005C73BD">
        <w:rPr>
          <w:noProof/>
          <w:lang w:eastAsia="ru-RU"/>
        </w:rPr>
        <w:t>АО «Второй брокер»</w:t>
      </w:r>
    </w:p>
    <w:p w14:paraId="71347432" w14:textId="77777777" w:rsidR="006422FC" w:rsidRPr="005C73BD" w:rsidRDefault="006422FC" w:rsidP="006422FC">
      <w:pPr>
        <w:pStyle w:val="a3"/>
        <w:numPr>
          <w:ilvl w:val="0"/>
          <w:numId w:val="2"/>
        </w:numPr>
        <w:rPr>
          <w:i/>
        </w:rPr>
      </w:pPr>
      <w:r w:rsidRPr="005C73BD">
        <w:rPr>
          <w:i/>
        </w:rPr>
        <w:t>ОГРН - 2233300000022</w:t>
      </w:r>
    </w:p>
    <w:p w14:paraId="045A9F73" w14:textId="77777777" w:rsidR="006422FC" w:rsidRPr="005C73BD" w:rsidRDefault="006422FC" w:rsidP="006422FC">
      <w:pPr>
        <w:pStyle w:val="a3"/>
        <w:numPr>
          <w:ilvl w:val="0"/>
          <w:numId w:val="2"/>
        </w:numPr>
        <w:rPr>
          <w:i/>
        </w:rPr>
      </w:pPr>
      <w:r w:rsidRPr="005C73BD">
        <w:rPr>
          <w:i/>
        </w:rPr>
        <w:t>Счет клиента – TL3332240008</w:t>
      </w:r>
    </w:p>
    <w:p w14:paraId="23A3A6DE" w14:textId="77777777" w:rsidR="006422FC" w:rsidRPr="005C73BD" w:rsidRDefault="006422FC" w:rsidP="006422FC">
      <w:pPr>
        <w:pStyle w:val="a3"/>
        <w:numPr>
          <w:ilvl w:val="0"/>
          <w:numId w:val="2"/>
        </w:numPr>
        <w:rPr>
          <w:i/>
        </w:rPr>
      </w:pPr>
      <w:r w:rsidRPr="005C73BD">
        <w:rPr>
          <w:i/>
        </w:rPr>
        <w:t>На счете депо учитывается</w:t>
      </w:r>
      <w:r w:rsidRPr="005C73BD">
        <w:rPr>
          <w:i/>
          <w:lang w:val="en-US"/>
        </w:rPr>
        <w:t>:</w:t>
      </w:r>
    </w:p>
    <w:p w14:paraId="58454CF1" w14:textId="7F8B76DE" w:rsidR="006422FC" w:rsidRPr="005C73BD" w:rsidRDefault="006422FC" w:rsidP="006422FC">
      <w:pPr>
        <w:pStyle w:val="a3"/>
        <w:numPr>
          <w:ilvl w:val="0"/>
          <w:numId w:val="16"/>
        </w:numPr>
        <w:jc w:val="both"/>
        <w:rPr>
          <w:i/>
        </w:rPr>
      </w:pPr>
      <w:r w:rsidRPr="005C73BD">
        <w:rPr>
          <w:i/>
        </w:rPr>
        <w:t>90 000</w:t>
      </w:r>
      <w:r w:rsidR="007836F3">
        <w:rPr>
          <w:i/>
        </w:rPr>
        <w:t xml:space="preserve"> цб выпуска акций обыкновенных </w:t>
      </w:r>
      <w:r w:rsidRPr="005C73BD">
        <w:rPr>
          <w:i/>
          <w:lang w:val="en-US"/>
        </w:rPr>
        <w:t>ISIN</w:t>
      </w:r>
      <w:r w:rsidRPr="005C73BD">
        <w:rPr>
          <w:i/>
        </w:rPr>
        <w:t xml:space="preserve"> RU0001234567 </w:t>
      </w:r>
    </w:p>
    <w:p w14:paraId="75A59F86" w14:textId="77777777" w:rsidR="006422FC" w:rsidRPr="005C73BD" w:rsidRDefault="006422FC" w:rsidP="006422FC">
      <w:pPr>
        <w:pStyle w:val="a3"/>
        <w:numPr>
          <w:ilvl w:val="0"/>
          <w:numId w:val="16"/>
        </w:numPr>
        <w:jc w:val="both"/>
        <w:rPr>
          <w:i/>
        </w:rPr>
      </w:pPr>
      <w:r w:rsidRPr="005C73BD">
        <w:rPr>
          <w:i/>
        </w:rPr>
        <w:t>10 000 цб выпуска акций привилегированных ISIN RU0001234568</w:t>
      </w:r>
    </w:p>
    <w:p w14:paraId="6DE5E00C" w14:textId="77777777" w:rsidR="006422FC" w:rsidRPr="005C73BD" w:rsidRDefault="006422FC" w:rsidP="005C73BD">
      <w:pPr>
        <w:spacing w:after="0"/>
        <w:rPr>
          <w:i/>
          <w:noProof/>
          <w:u w:val="single"/>
          <w:lang w:eastAsia="ru-RU"/>
        </w:rPr>
      </w:pPr>
      <w:r w:rsidRPr="005C73BD">
        <w:rPr>
          <w:i/>
          <w:noProof/>
          <w:u w:val="single"/>
          <w:lang w:eastAsia="ru-RU"/>
        </w:rPr>
        <w:t>Сведения о депозитарии АО «Первый брокер»:</w:t>
      </w:r>
    </w:p>
    <w:p w14:paraId="26D11CAE" w14:textId="77777777" w:rsidR="006422FC" w:rsidRPr="005C73BD" w:rsidRDefault="006422FC" w:rsidP="006422FC">
      <w:pPr>
        <w:pStyle w:val="a3"/>
        <w:numPr>
          <w:ilvl w:val="0"/>
          <w:numId w:val="2"/>
        </w:numPr>
        <w:rPr>
          <w:i/>
        </w:rPr>
      </w:pPr>
      <w:r w:rsidRPr="005C73BD">
        <w:rPr>
          <w:i/>
        </w:rPr>
        <w:lastRenderedPageBreak/>
        <w:t xml:space="preserve">Наименование - </w:t>
      </w:r>
      <w:r w:rsidRPr="005C73BD">
        <w:rPr>
          <w:noProof/>
          <w:lang w:eastAsia="ru-RU"/>
        </w:rPr>
        <w:t>АО «Первый брокер»</w:t>
      </w:r>
    </w:p>
    <w:p w14:paraId="3F45FD7A" w14:textId="77777777" w:rsidR="006422FC" w:rsidRPr="005C73BD" w:rsidRDefault="006422FC" w:rsidP="006422FC">
      <w:pPr>
        <w:pStyle w:val="a3"/>
        <w:numPr>
          <w:ilvl w:val="0"/>
          <w:numId w:val="2"/>
        </w:numPr>
        <w:rPr>
          <w:i/>
        </w:rPr>
      </w:pPr>
      <w:r w:rsidRPr="005C73BD">
        <w:rPr>
          <w:i/>
        </w:rPr>
        <w:t>ОГРН - 1133300000011</w:t>
      </w:r>
    </w:p>
    <w:p w14:paraId="7B1A08FC" w14:textId="77777777" w:rsidR="006422FC" w:rsidRPr="005C73BD" w:rsidRDefault="006422FC" w:rsidP="006422FC">
      <w:pPr>
        <w:pStyle w:val="a3"/>
        <w:numPr>
          <w:ilvl w:val="0"/>
          <w:numId w:val="2"/>
        </w:numPr>
        <w:rPr>
          <w:i/>
        </w:rPr>
      </w:pPr>
      <w:r w:rsidRPr="005C73BD">
        <w:rPr>
          <w:i/>
        </w:rPr>
        <w:t>Счет клиента – TL3332240009</w:t>
      </w:r>
    </w:p>
    <w:p w14:paraId="30D79951" w14:textId="77777777" w:rsidR="006422FC" w:rsidRPr="005C73BD" w:rsidRDefault="006422FC" w:rsidP="006422FC">
      <w:pPr>
        <w:pStyle w:val="a3"/>
        <w:numPr>
          <w:ilvl w:val="0"/>
          <w:numId w:val="2"/>
        </w:numPr>
        <w:rPr>
          <w:i/>
        </w:rPr>
      </w:pPr>
      <w:r w:rsidRPr="005C73BD">
        <w:rPr>
          <w:i/>
        </w:rPr>
        <w:t>На счете депо учитывается</w:t>
      </w:r>
      <w:r w:rsidRPr="005C73BD">
        <w:rPr>
          <w:i/>
          <w:lang w:val="en-US"/>
        </w:rPr>
        <w:t>:</w:t>
      </w:r>
    </w:p>
    <w:p w14:paraId="5A21964F" w14:textId="780A080D" w:rsidR="006422FC" w:rsidRPr="005C73BD" w:rsidRDefault="006422FC" w:rsidP="006422FC">
      <w:pPr>
        <w:pStyle w:val="a3"/>
        <w:numPr>
          <w:ilvl w:val="0"/>
          <w:numId w:val="16"/>
        </w:numPr>
        <w:jc w:val="both"/>
        <w:rPr>
          <w:i/>
        </w:rPr>
      </w:pPr>
      <w:r w:rsidRPr="005C73BD">
        <w:rPr>
          <w:i/>
        </w:rPr>
        <w:t>90 000</w:t>
      </w:r>
      <w:r w:rsidR="007836F3">
        <w:rPr>
          <w:i/>
        </w:rPr>
        <w:t xml:space="preserve"> цб выпуска акций обыкновенных </w:t>
      </w:r>
      <w:r w:rsidRPr="005C73BD">
        <w:rPr>
          <w:i/>
          <w:lang w:val="en-US"/>
        </w:rPr>
        <w:t>ISIN</w:t>
      </w:r>
      <w:r w:rsidRPr="005C73BD">
        <w:rPr>
          <w:i/>
        </w:rPr>
        <w:t xml:space="preserve"> RU0001234567 </w:t>
      </w:r>
    </w:p>
    <w:p w14:paraId="55904564" w14:textId="77777777" w:rsidR="006422FC" w:rsidRPr="005C73BD" w:rsidRDefault="006422FC" w:rsidP="006422FC">
      <w:pPr>
        <w:pStyle w:val="a3"/>
        <w:numPr>
          <w:ilvl w:val="0"/>
          <w:numId w:val="16"/>
        </w:numPr>
        <w:jc w:val="both"/>
        <w:rPr>
          <w:i/>
        </w:rPr>
      </w:pPr>
      <w:r w:rsidRPr="005C73BD">
        <w:rPr>
          <w:i/>
        </w:rPr>
        <w:t>10 000 цб выпуска акций привилегированных ISIN RU0001234568</w:t>
      </w:r>
    </w:p>
    <w:p w14:paraId="1AC2EE5D" w14:textId="77777777" w:rsidR="006422FC" w:rsidRPr="005C73BD" w:rsidRDefault="006422FC" w:rsidP="006422FC">
      <w:pPr>
        <w:pStyle w:val="a3"/>
        <w:numPr>
          <w:ilvl w:val="0"/>
          <w:numId w:val="2"/>
        </w:numPr>
        <w:rPr>
          <w:i/>
        </w:rPr>
      </w:pPr>
      <w:r w:rsidRPr="005C73BD">
        <w:rPr>
          <w:i/>
        </w:rPr>
        <w:t>Код клиента НРД - MC0077700999</w:t>
      </w:r>
    </w:p>
    <w:p w14:paraId="433F21E1" w14:textId="77777777" w:rsidR="006422FC" w:rsidRPr="005C73BD" w:rsidRDefault="006422FC" w:rsidP="006422FC">
      <w:pPr>
        <w:contextualSpacing/>
        <w:rPr>
          <w:i/>
          <w:u w:val="single"/>
        </w:rPr>
      </w:pPr>
      <w:r w:rsidRPr="005C73BD">
        <w:rPr>
          <w:i/>
          <w:u w:val="single"/>
        </w:rPr>
        <w:t>Сведения о доверительном управляющем «Tr</w:t>
      </w:r>
      <w:r w:rsidRPr="005C73BD">
        <w:rPr>
          <w:i/>
          <w:u w:val="single"/>
          <w:lang w:val="en-US"/>
        </w:rPr>
        <w:t>u</w:t>
      </w:r>
      <w:r w:rsidRPr="005C73BD">
        <w:rPr>
          <w:i/>
          <w:u w:val="single"/>
        </w:rPr>
        <w:t>st One»:</w:t>
      </w:r>
    </w:p>
    <w:p w14:paraId="68038223" w14:textId="77777777" w:rsidR="006422FC" w:rsidRPr="005C73BD" w:rsidRDefault="006422FC" w:rsidP="006422FC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Тип лица/тип счета – Доверительный управляющий</w:t>
      </w:r>
    </w:p>
    <w:p w14:paraId="69A46AE7" w14:textId="77777777" w:rsidR="006422FC" w:rsidRPr="005C73BD" w:rsidRDefault="006422FC" w:rsidP="006422FC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На счете депо учитывается:</w:t>
      </w:r>
    </w:p>
    <w:p w14:paraId="63A6193A" w14:textId="77777777" w:rsidR="006422FC" w:rsidRPr="005C73BD" w:rsidRDefault="006422FC" w:rsidP="006422FC">
      <w:pPr>
        <w:numPr>
          <w:ilvl w:val="0"/>
          <w:numId w:val="17"/>
        </w:numPr>
        <w:contextualSpacing/>
        <w:rPr>
          <w:i/>
        </w:rPr>
      </w:pPr>
      <w:r w:rsidRPr="005C73BD">
        <w:rPr>
          <w:i/>
        </w:rPr>
        <w:t xml:space="preserve">90 001 цб выпуска  акций обыкновенных  ISIN RU0001234567 </w:t>
      </w:r>
      <w:r w:rsidRPr="005C73BD">
        <w:rPr>
          <w:i/>
        </w:rPr>
        <w:br/>
        <w:t>Указано некорректное количество ценных бумаг.</w:t>
      </w:r>
      <w:r w:rsidRPr="005C73BD">
        <w:rPr>
          <w:i/>
        </w:rPr>
        <w:br/>
        <w:t>Запрос на сбор списка направлялся на 90 000 цб выпуска  акций обыкновенных  ISIN RU0001234567.</w:t>
      </w:r>
    </w:p>
    <w:p w14:paraId="7622A2D4" w14:textId="77777777" w:rsidR="006422FC" w:rsidRPr="005C73BD" w:rsidRDefault="006422FC" w:rsidP="006422FC">
      <w:pPr>
        <w:numPr>
          <w:ilvl w:val="0"/>
          <w:numId w:val="17"/>
        </w:numPr>
        <w:contextualSpacing/>
      </w:pPr>
      <w:r w:rsidRPr="005C73BD">
        <w:rPr>
          <w:i/>
        </w:rPr>
        <w:t>10 000 цб выпуска акций привилегированных ISIN RU0001234568</w:t>
      </w:r>
    </w:p>
    <w:p w14:paraId="29CD9A46" w14:textId="77777777" w:rsidR="006422FC" w:rsidRPr="005C73BD" w:rsidRDefault="006422FC" w:rsidP="006422FC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 xml:space="preserve">Название – </w:t>
      </w:r>
      <w:r w:rsidRPr="005C73BD">
        <w:rPr>
          <w:i/>
          <w:lang w:val="en-US"/>
        </w:rPr>
        <w:t>Trust</w:t>
      </w:r>
      <w:r w:rsidRPr="005C73BD">
        <w:rPr>
          <w:i/>
        </w:rPr>
        <w:t xml:space="preserve"> </w:t>
      </w:r>
      <w:r w:rsidRPr="005C73BD">
        <w:rPr>
          <w:i/>
          <w:lang w:val="en-US"/>
        </w:rPr>
        <w:t>One</w:t>
      </w:r>
    </w:p>
    <w:p w14:paraId="4FA441A0" w14:textId="77777777" w:rsidR="006422FC" w:rsidRPr="005C73BD" w:rsidRDefault="006422FC" w:rsidP="006422FC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Код в списке – CL000989</w:t>
      </w:r>
    </w:p>
    <w:p w14:paraId="6B767AED" w14:textId="77777777" w:rsidR="006422FC" w:rsidRPr="005C73BD" w:rsidRDefault="006422FC" w:rsidP="006422FC">
      <w:pPr>
        <w:numPr>
          <w:ilvl w:val="0"/>
          <w:numId w:val="2"/>
        </w:numPr>
        <w:contextualSpacing/>
        <w:rPr>
          <w:i/>
          <w:lang w:val="en-US"/>
        </w:rPr>
      </w:pPr>
      <w:r w:rsidRPr="005C73BD">
        <w:rPr>
          <w:i/>
        </w:rPr>
        <w:t>Адрес</w:t>
      </w:r>
      <w:r w:rsidRPr="005C73BD">
        <w:rPr>
          <w:i/>
          <w:lang w:val="en-US"/>
        </w:rPr>
        <w:t xml:space="preserve"> – 555 South Hope Street, 88th Floor Los Angeles, California 90099, USA</w:t>
      </w:r>
    </w:p>
    <w:p w14:paraId="3B56D434" w14:textId="77777777" w:rsidR="006422FC" w:rsidRPr="005C73BD" w:rsidRDefault="006422FC" w:rsidP="006422FC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LEI - 9H9GLXDGHGQFU55RNE78</w:t>
      </w:r>
    </w:p>
    <w:p w14:paraId="0D179D58" w14:textId="77777777" w:rsidR="006422FC" w:rsidRPr="005C73BD" w:rsidRDefault="006422FC" w:rsidP="006422FC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Дата регистрации – 1978-08-12</w:t>
      </w:r>
    </w:p>
    <w:p w14:paraId="5DFBF343" w14:textId="77777777" w:rsidR="006422FC" w:rsidRPr="005C73BD" w:rsidRDefault="006422FC" w:rsidP="006422FC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Номер регистрации – C0654321</w:t>
      </w:r>
    </w:p>
    <w:p w14:paraId="25B03752" w14:textId="77777777" w:rsidR="006422FC" w:rsidRPr="005C73BD" w:rsidRDefault="006422FC" w:rsidP="006422FC">
      <w:pPr>
        <w:numPr>
          <w:ilvl w:val="0"/>
          <w:numId w:val="2"/>
        </w:numPr>
        <w:contextualSpacing/>
        <w:rPr>
          <w:i/>
          <w:lang w:val="en-US"/>
        </w:rPr>
      </w:pPr>
      <w:r w:rsidRPr="005C73BD">
        <w:rPr>
          <w:i/>
        </w:rPr>
        <w:t>Кем</w:t>
      </w:r>
      <w:r w:rsidRPr="005C73BD">
        <w:rPr>
          <w:i/>
          <w:lang w:val="en-US"/>
        </w:rPr>
        <w:t xml:space="preserve"> </w:t>
      </w:r>
      <w:r w:rsidRPr="005C73BD">
        <w:rPr>
          <w:i/>
        </w:rPr>
        <w:t>зарегистрирован</w:t>
      </w:r>
      <w:r w:rsidRPr="005C73BD">
        <w:rPr>
          <w:i/>
          <w:lang w:val="en-US"/>
        </w:rPr>
        <w:t xml:space="preserve"> - The California Secretary of State</w:t>
      </w:r>
    </w:p>
    <w:p w14:paraId="7447006E" w14:textId="77777777" w:rsidR="006422FC" w:rsidRPr="005C73BD" w:rsidRDefault="006422FC" w:rsidP="006422FC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Банковские реквизиты совпадают с АО «Первый брокер»:</w:t>
      </w:r>
    </w:p>
    <w:p w14:paraId="62E86C47" w14:textId="77777777" w:rsidR="006422FC" w:rsidRPr="005C73BD" w:rsidRDefault="006422FC" w:rsidP="006422FC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Получатель средств - АО «Первый брокер»</w:t>
      </w:r>
    </w:p>
    <w:p w14:paraId="098EC46D" w14:textId="77777777" w:rsidR="006422FC" w:rsidRPr="005C73BD" w:rsidRDefault="006422FC" w:rsidP="006422FC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ИНН получателя – 1234567890</w:t>
      </w:r>
    </w:p>
    <w:p w14:paraId="45123AE7" w14:textId="77777777" w:rsidR="006422FC" w:rsidRPr="005C73BD" w:rsidRDefault="006422FC" w:rsidP="006422FC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Расчетный счет получателя – 22222220200000080888</w:t>
      </w:r>
    </w:p>
    <w:p w14:paraId="676A7753" w14:textId="77777777" w:rsidR="006422FC" w:rsidRPr="005C73BD" w:rsidRDefault="006422FC" w:rsidP="006422FC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Название банка - КБ "Банк Интернешнл"</w:t>
      </w:r>
    </w:p>
    <w:p w14:paraId="7A7088F6" w14:textId="77777777" w:rsidR="006422FC" w:rsidRPr="005C73BD" w:rsidRDefault="006422FC" w:rsidP="006422FC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Город банка – Москва</w:t>
      </w:r>
    </w:p>
    <w:p w14:paraId="4A432F17" w14:textId="77777777" w:rsidR="006422FC" w:rsidRPr="005C73BD" w:rsidRDefault="006422FC" w:rsidP="006422FC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БИК банка – 044525218</w:t>
      </w:r>
    </w:p>
    <w:p w14:paraId="0E726A96" w14:textId="77777777" w:rsidR="006422FC" w:rsidRPr="005C73BD" w:rsidRDefault="006422FC" w:rsidP="006422FC">
      <w:pPr>
        <w:numPr>
          <w:ilvl w:val="0"/>
          <w:numId w:val="2"/>
        </w:numPr>
        <w:contextualSpacing/>
        <w:rPr>
          <w:i/>
        </w:rPr>
      </w:pPr>
      <w:r w:rsidRPr="005C73BD">
        <w:rPr>
          <w:i/>
        </w:rPr>
        <w:t>Корреспондентский счет банка 30101810200000000218</w:t>
      </w:r>
    </w:p>
    <w:p w14:paraId="566FBF2D" w14:textId="77777777" w:rsidR="006422FC" w:rsidRPr="005C73BD" w:rsidRDefault="006422FC" w:rsidP="006422FC">
      <w:pPr>
        <w:ind w:left="720"/>
        <w:contextualSpacing/>
        <w:rPr>
          <w:i/>
        </w:rPr>
      </w:pPr>
    </w:p>
    <w:p w14:paraId="18061484" w14:textId="77777777" w:rsidR="006422FC" w:rsidRPr="005C73BD" w:rsidRDefault="006422FC" w:rsidP="005C73BD">
      <w:pPr>
        <w:spacing w:after="0"/>
        <w:rPr>
          <w:b/>
          <w:u w:val="single"/>
        </w:rPr>
      </w:pPr>
      <w:r w:rsidRPr="005C73BD">
        <w:rPr>
          <w:u w:val="single"/>
        </w:rPr>
        <w:t>Сведения об иностранной организации Organisation1:</w:t>
      </w:r>
    </w:p>
    <w:p w14:paraId="3C4DC666" w14:textId="77777777" w:rsidR="006422FC" w:rsidRPr="005C73BD" w:rsidRDefault="006422FC" w:rsidP="006422FC">
      <w:pPr>
        <w:pStyle w:val="a3"/>
        <w:numPr>
          <w:ilvl w:val="0"/>
          <w:numId w:val="4"/>
        </w:numPr>
      </w:pPr>
      <w:r w:rsidRPr="005C73BD">
        <w:t>Тип лица/тип счета – учредитель управления</w:t>
      </w:r>
    </w:p>
    <w:p w14:paraId="0EC1049C" w14:textId="77777777" w:rsidR="006422FC" w:rsidRPr="005C73BD" w:rsidRDefault="006422FC" w:rsidP="006422FC">
      <w:pPr>
        <w:pStyle w:val="a3"/>
        <w:numPr>
          <w:ilvl w:val="0"/>
          <w:numId w:val="4"/>
        </w:numPr>
        <w:rPr>
          <w:lang w:val="en-US"/>
        </w:rPr>
      </w:pPr>
      <w:r w:rsidRPr="005C73BD">
        <w:t>Название</w:t>
      </w:r>
      <w:r w:rsidRPr="005C73BD">
        <w:rPr>
          <w:lang w:val="en-US"/>
        </w:rPr>
        <w:t xml:space="preserve"> - Organisation1</w:t>
      </w:r>
    </w:p>
    <w:p w14:paraId="1DDA8813" w14:textId="77777777" w:rsidR="006422FC" w:rsidRPr="005C73BD" w:rsidRDefault="006422FC" w:rsidP="006422FC">
      <w:pPr>
        <w:pStyle w:val="a3"/>
        <w:numPr>
          <w:ilvl w:val="0"/>
          <w:numId w:val="4"/>
        </w:numPr>
        <w:rPr>
          <w:lang w:val="en-US"/>
        </w:rPr>
      </w:pPr>
      <w:r w:rsidRPr="005C73BD">
        <w:t>Адрес</w:t>
      </w:r>
      <w:r w:rsidRPr="005C73BD">
        <w:rPr>
          <w:lang w:val="en-US"/>
        </w:rPr>
        <w:t xml:space="preserve"> – 333 South Hope Street, 77th Floor Los Angeles, California 90099, USA</w:t>
      </w:r>
    </w:p>
    <w:p w14:paraId="63A30B9B" w14:textId="77777777" w:rsidR="006422FC" w:rsidRPr="005C73BD" w:rsidRDefault="006422FC" w:rsidP="006422FC">
      <w:pPr>
        <w:pStyle w:val="a3"/>
        <w:numPr>
          <w:ilvl w:val="0"/>
          <w:numId w:val="4"/>
        </w:numPr>
        <w:rPr>
          <w:lang w:val="en-US"/>
        </w:rPr>
      </w:pPr>
      <w:r w:rsidRPr="005C73BD">
        <w:rPr>
          <w:lang w:val="en-US"/>
        </w:rPr>
        <w:t>LEI</w:t>
      </w:r>
      <w:r w:rsidRPr="005C73BD">
        <w:t xml:space="preserve"> - 9H9GLXDRUGQFU88RNE77</w:t>
      </w:r>
    </w:p>
    <w:p w14:paraId="010116D3" w14:textId="77777777" w:rsidR="006422FC" w:rsidRPr="005C73BD" w:rsidRDefault="006422FC" w:rsidP="006422FC">
      <w:pPr>
        <w:pStyle w:val="a3"/>
        <w:numPr>
          <w:ilvl w:val="0"/>
          <w:numId w:val="4"/>
        </w:numPr>
        <w:rPr>
          <w:lang w:val="en-US"/>
        </w:rPr>
      </w:pPr>
      <w:r w:rsidRPr="005C73BD">
        <w:t>Дата регистрации – 1948-07-12</w:t>
      </w:r>
    </w:p>
    <w:p w14:paraId="21D54424" w14:textId="77777777" w:rsidR="006422FC" w:rsidRPr="005C73BD" w:rsidRDefault="006422FC" w:rsidP="006422FC">
      <w:pPr>
        <w:pStyle w:val="a3"/>
        <w:numPr>
          <w:ilvl w:val="0"/>
          <w:numId w:val="4"/>
        </w:numPr>
        <w:rPr>
          <w:lang w:val="en-US"/>
        </w:rPr>
      </w:pPr>
      <w:r w:rsidRPr="005C73BD">
        <w:t>Номер регистрации – C0123456</w:t>
      </w:r>
    </w:p>
    <w:p w14:paraId="0DA3E85B" w14:textId="77777777" w:rsidR="006422FC" w:rsidRPr="005C73BD" w:rsidRDefault="006422FC" w:rsidP="006422FC">
      <w:pPr>
        <w:pStyle w:val="a3"/>
        <w:numPr>
          <w:ilvl w:val="0"/>
          <w:numId w:val="4"/>
        </w:numPr>
        <w:rPr>
          <w:lang w:val="en-US"/>
        </w:rPr>
      </w:pPr>
      <w:r w:rsidRPr="005C73BD">
        <w:t>Кем</w:t>
      </w:r>
      <w:r w:rsidRPr="005C73BD">
        <w:rPr>
          <w:lang w:val="en-US"/>
        </w:rPr>
        <w:t xml:space="preserve"> </w:t>
      </w:r>
      <w:r w:rsidRPr="005C73BD">
        <w:t>зарегистрирован</w:t>
      </w:r>
      <w:r w:rsidRPr="005C73BD">
        <w:rPr>
          <w:lang w:val="en-US"/>
        </w:rPr>
        <w:t xml:space="preserve"> - The California Secretary of State</w:t>
      </w:r>
    </w:p>
    <w:p w14:paraId="6415B0C7" w14:textId="5E4D61E7" w:rsidR="006422FC" w:rsidRPr="005C73BD" w:rsidRDefault="006422FC" w:rsidP="006422FC">
      <w:pPr>
        <w:pStyle w:val="a3"/>
        <w:numPr>
          <w:ilvl w:val="0"/>
          <w:numId w:val="4"/>
        </w:numPr>
      </w:pPr>
      <w:r w:rsidRPr="005C73BD">
        <w:t xml:space="preserve">Количество </w:t>
      </w:r>
      <w:r w:rsidR="006D3A99" w:rsidRPr="005C73BD">
        <w:t>цб</w:t>
      </w:r>
      <w:r w:rsidRPr="005C73BD">
        <w:t xml:space="preserve"> – 50 000 цб выпуска с ISIN RU0001234567 и 10 000 цб выпуска с ISIN RU0001234568</w:t>
      </w:r>
    </w:p>
    <w:p w14:paraId="2F2BAFF4" w14:textId="0DA125F2" w:rsidR="006422FC" w:rsidRPr="005C73BD" w:rsidRDefault="006422FC" w:rsidP="005C73BD">
      <w:pPr>
        <w:spacing w:after="0"/>
        <w:rPr>
          <w:u w:val="single"/>
        </w:rPr>
      </w:pPr>
      <w:r w:rsidRPr="005C73BD">
        <w:rPr>
          <w:u w:val="single"/>
        </w:rPr>
        <w:t>Иностранное Физическое лицо (Person Beneficiary)</w:t>
      </w:r>
      <w:r w:rsidR="000363D4" w:rsidRPr="005C73BD">
        <w:rPr>
          <w:u w:val="single"/>
        </w:rPr>
        <w:t>:</w:t>
      </w:r>
    </w:p>
    <w:p w14:paraId="3A09E3C8" w14:textId="77777777" w:rsidR="006422FC" w:rsidRPr="005C73BD" w:rsidRDefault="006422FC" w:rsidP="006422FC">
      <w:pPr>
        <w:pStyle w:val="a3"/>
        <w:numPr>
          <w:ilvl w:val="0"/>
          <w:numId w:val="5"/>
        </w:numPr>
      </w:pPr>
      <w:r w:rsidRPr="005C73BD">
        <w:t>Тип лица/тип счета – учредитель управления</w:t>
      </w:r>
    </w:p>
    <w:p w14:paraId="287435B7" w14:textId="77777777" w:rsidR="006422FC" w:rsidRPr="005C73BD" w:rsidRDefault="006422FC" w:rsidP="006422FC">
      <w:pPr>
        <w:pStyle w:val="a3"/>
        <w:numPr>
          <w:ilvl w:val="0"/>
          <w:numId w:val="5"/>
        </w:numPr>
      </w:pPr>
      <w:r w:rsidRPr="005C73BD">
        <w:t>Название – Person Beneficiary</w:t>
      </w:r>
    </w:p>
    <w:p w14:paraId="0D3D80F4" w14:textId="77777777" w:rsidR="006422FC" w:rsidRPr="005C73BD" w:rsidRDefault="006422FC" w:rsidP="006422FC">
      <w:pPr>
        <w:pStyle w:val="a3"/>
        <w:numPr>
          <w:ilvl w:val="0"/>
          <w:numId w:val="5"/>
        </w:numPr>
        <w:rPr>
          <w:lang w:val="en-US"/>
        </w:rPr>
      </w:pPr>
      <w:r w:rsidRPr="005C73BD">
        <w:t>Адрес</w:t>
      </w:r>
      <w:r w:rsidRPr="005C73BD">
        <w:rPr>
          <w:lang w:val="en-US"/>
        </w:rPr>
        <w:t xml:space="preserve"> – George's Court33-77 Townsend Street Dublin 8, IRELAND</w:t>
      </w:r>
    </w:p>
    <w:p w14:paraId="0B88D175" w14:textId="12CEF860" w:rsidR="006422FC" w:rsidRPr="005C73BD" w:rsidRDefault="006422FC" w:rsidP="006422FC">
      <w:pPr>
        <w:pStyle w:val="a3"/>
        <w:numPr>
          <w:ilvl w:val="0"/>
          <w:numId w:val="5"/>
        </w:numPr>
        <w:rPr>
          <w:i/>
        </w:rPr>
      </w:pPr>
      <w:r w:rsidRPr="005C73BD">
        <w:t xml:space="preserve">Количество </w:t>
      </w:r>
      <w:r w:rsidR="006D3A99" w:rsidRPr="005C73BD">
        <w:t>цб</w:t>
      </w:r>
      <w:r w:rsidRPr="005C73BD">
        <w:t xml:space="preserve"> - 40 000 цб выпуска с </w:t>
      </w:r>
      <w:r w:rsidRPr="005C73BD">
        <w:rPr>
          <w:lang w:val="en-US"/>
        </w:rPr>
        <w:t>ISIN</w:t>
      </w:r>
      <w:r w:rsidRPr="005C73BD">
        <w:t xml:space="preserve"> </w:t>
      </w:r>
      <w:r w:rsidRPr="005C73BD">
        <w:rPr>
          <w:lang w:val="en-US"/>
        </w:rPr>
        <w:t>RU</w:t>
      </w:r>
      <w:r w:rsidRPr="005C73BD">
        <w:t>0001234567</w:t>
      </w:r>
    </w:p>
    <w:p w14:paraId="72584EF7" w14:textId="77777777" w:rsidR="006422FC" w:rsidRPr="005C73BD" w:rsidRDefault="006422FC" w:rsidP="006422FC">
      <w:pPr>
        <w:pStyle w:val="a3"/>
      </w:pPr>
    </w:p>
    <w:p w14:paraId="40DA4447" w14:textId="095ABF80" w:rsidR="006422FC" w:rsidRPr="005C73BD" w:rsidRDefault="006422FC" w:rsidP="006422FC">
      <w:r w:rsidRPr="005C73BD">
        <w:t xml:space="preserve">«Депозитарий АО «Первый Брокер» (LEI - </w:t>
      </w:r>
      <w:r w:rsidR="00FA0CBD" w:rsidRPr="005C73BD">
        <w:t>555500B831LSRSI6RA99</w:t>
      </w:r>
      <w:r w:rsidRPr="005C73BD">
        <w:t>) направляет в адрес НРД 10.08.2017 суммарный агрегированный список, содержащий:</w:t>
      </w:r>
    </w:p>
    <w:p w14:paraId="107A3D06" w14:textId="7971505D" w:rsidR="006422FC" w:rsidRPr="005C73BD" w:rsidRDefault="006422FC" w:rsidP="006422FC">
      <w:pPr>
        <w:pStyle w:val="a3"/>
        <w:numPr>
          <w:ilvl w:val="0"/>
          <w:numId w:val="23"/>
        </w:numPr>
      </w:pPr>
      <w:r w:rsidRPr="005C73BD">
        <w:lastRenderedPageBreak/>
        <w:t>информацию о лице, осуществляющем права по ценным бумагам – Доверительном</w:t>
      </w:r>
      <w:r w:rsidR="00646742" w:rsidRPr="005C73BD">
        <w:t xml:space="preserve"> </w:t>
      </w:r>
      <w:r w:rsidRPr="005C73BD">
        <w:t>управляющем «</w:t>
      </w:r>
      <w:r w:rsidRPr="005C73BD">
        <w:rPr>
          <w:lang w:val="en-US"/>
        </w:rPr>
        <w:t>Trust</w:t>
      </w:r>
      <w:r w:rsidRPr="005C73BD">
        <w:t xml:space="preserve"> One» (1-ый уровень);</w:t>
      </w:r>
    </w:p>
    <w:p w14:paraId="3C83D1DE" w14:textId="0B24E8D7" w:rsidR="006422FC" w:rsidRPr="005C73BD" w:rsidRDefault="006422FC" w:rsidP="006422FC">
      <w:pPr>
        <w:pStyle w:val="a3"/>
        <w:numPr>
          <w:ilvl w:val="0"/>
          <w:numId w:val="23"/>
        </w:numPr>
      </w:pPr>
      <w:r w:rsidRPr="005C73BD">
        <w:t>информацию о лицах, в интересах которых компания «</w:t>
      </w:r>
      <w:r w:rsidRPr="005C73BD">
        <w:rPr>
          <w:lang w:val="en-US"/>
        </w:rPr>
        <w:t>Trust</w:t>
      </w:r>
      <w:r w:rsidRPr="005C73BD">
        <w:t xml:space="preserve"> One» осуществляет права по ценным бумагам (2-ой уровень):  </w:t>
      </w:r>
    </w:p>
    <w:p w14:paraId="2816FE74" w14:textId="77777777" w:rsidR="006422FC" w:rsidRPr="005C73BD" w:rsidRDefault="006422FC" w:rsidP="006422FC">
      <w:pPr>
        <w:pStyle w:val="a3"/>
        <w:numPr>
          <w:ilvl w:val="1"/>
          <w:numId w:val="23"/>
        </w:numPr>
      </w:pPr>
      <w:r w:rsidRPr="005C73BD">
        <w:t xml:space="preserve">Иностранной Организации Organisation1 и </w:t>
      </w:r>
    </w:p>
    <w:p w14:paraId="152C6296" w14:textId="77777777" w:rsidR="006422FC" w:rsidRPr="005C73BD" w:rsidRDefault="006422FC" w:rsidP="006422FC">
      <w:pPr>
        <w:pStyle w:val="a3"/>
        <w:numPr>
          <w:ilvl w:val="1"/>
          <w:numId w:val="23"/>
        </w:numPr>
      </w:pPr>
      <w:r w:rsidRPr="005C73BD">
        <w:t>Иностранном Физическом лице Person Beneficiary.</w:t>
      </w:r>
    </w:p>
    <w:p w14:paraId="62CEE20B" w14:textId="289B2046" w:rsidR="006422FC" w:rsidRPr="005C73BD" w:rsidRDefault="006422FC" w:rsidP="006422FC">
      <w:pPr>
        <w:jc w:val="both"/>
        <w:rPr>
          <w:i/>
        </w:rPr>
      </w:pPr>
      <w:r w:rsidRPr="005C73BD">
        <w:rPr>
          <w:i/>
        </w:rPr>
        <w:t xml:space="preserve">Поскольку депозитарий АО «Второй Брокер» - предоставил информацию о Доверительном управляющем «Trust One» (1-ый уровень) в отношении всего количества ценных бумаг, учитывающихся на счете АО «Второй Брокер» в </w:t>
      </w:r>
      <w:r w:rsidRPr="005C73BD">
        <w:t>«Депозитарий АО «Первый Брокер»</w:t>
      </w:r>
      <w:r w:rsidRPr="005C73BD">
        <w:rPr>
          <w:i/>
        </w:rPr>
        <w:t xml:space="preserve">, информация о самом депозитарии АО «Второй Брокер» в списке отсутствует. </w:t>
      </w:r>
    </w:p>
    <w:p w14:paraId="35C299C3" w14:textId="3B205187" w:rsidR="006422FC" w:rsidRPr="005C73BD" w:rsidRDefault="006422FC" w:rsidP="006422FC">
      <w:pPr>
        <w:pStyle w:val="2"/>
      </w:pPr>
      <w:bookmarkStart w:id="54" w:name="_Toc31291004"/>
      <w:bookmarkStart w:id="55" w:name="_Toc32939078"/>
      <w:r w:rsidRPr="005C73BD">
        <w:t>Бизнес-кейс отправки статуса (протокола ошибок).</w:t>
      </w:r>
      <w:bookmarkEnd w:id="54"/>
      <w:bookmarkEnd w:id="55"/>
    </w:p>
    <w:p w14:paraId="1963B3A7" w14:textId="77777777" w:rsidR="006422FC" w:rsidRPr="005C73BD" w:rsidRDefault="006422FC" w:rsidP="006422FC">
      <w:pPr>
        <w:rPr>
          <w:i/>
        </w:rPr>
      </w:pPr>
      <w:r w:rsidRPr="005C73BD">
        <w:rPr>
          <w:b/>
          <w:i/>
        </w:rPr>
        <w:t>Пример xml -</w:t>
      </w:r>
      <w:r w:rsidRPr="005C73BD">
        <w:rPr>
          <w:lang w:eastAsia="ru-RU"/>
        </w:rPr>
        <w:t xml:space="preserve"> </w:t>
      </w:r>
      <w:hyperlink r:id="rId26" w:history="1">
        <w:r w:rsidR="009A278E" w:rsidRPr="005C73BD">
          <w:rPr>
            <w:rStyle w:val="af6"/>
            <w:lang w:eastAsia="ru-RU"/>
          </w:rPr>
          <w:t>СтатусСписка(ПротоколОшибок).xml</w:t>
        </w:r>
      </w:hyperlink>
    </w:p>
    <w:p w14:paraId="3D95EA02" w14:textId="220526B2" w:rsidR="006422FC" w:rsidRPr="005C73BD" w:rsidRDefault="006422FC" w:rsidP="006422FC">
      <w:pPr>
        <w:rPr>
          <w:noProof/>
          <w:lang w:eastAsia="ru-RU"/>
        </w:rPr>
      </w:pPr>
      <w:r w:rsidRPr="005C73BD">
        <w:t xml:space="preserve">НРД 10.08.2017 направляет в </w:t>
      </w:r>
      <w:r w:rsidRPr="005C73BD">
        <w:rPr>
          <w:noProof/>
          <w:lang w:eastAsia="ru-RU"/>
        </w:rPr>
        <w:t>«Депозитарий АО «Первый Брокер»</w:t>
      </w:r>
      <w:r w:rsidRPr="005C73BD">
        <w:t xml:space="preserve"> </w:t>
      </w:r>
      <w:r w:rsidR="00155B2E" w:rsidRPr="005C73BD">
        <w:t xml:space="preserve">Статус обработки списка (общий) и </w:t>
      </w:r>
      <w:r w:rsidRPr="005C73BD">
        <w:t xml:space="preserve">Статус обработки списка (Протокол ошибок). Статус обработки списка (Протокол ошибок) содержит </w:t>
      </w:r>
      <w:r w:rsidRPr="005C73BD">
        <w:rPr>
          <w:noProof/>
          <w:lang w:eastAsia="ru-RU"/>
        </w:rPr>
        <w:t>критичные и некритичные ошибки при раскрытии информации как на 1-ом уровне, так и на 2-ом уровне.</w:t>
      </w:r>
    </w:p>
    <w:p w14:paraId="3B3F1C94" w14:textId="77777777" w:rsidR="006422FC" w:rsidRPr="005C73BD" w:rsidRDefault="006422FC" w:rsidP="006422FC">
      <w:r w:rsidRPr="005C73BD">
        <w:t xml:space="preserve">На стороне НРД при обработке Списка осуществляется проверка всех </w:t>
      </w:r>
      <w:r w:rsidRPr="005C73BD">
        <w:rPr>
          <w:noProof/>
          <w:lang w:eastAsia="ru-RU"/>
        </w:rPr>
        <w:t xml:space="preserve">раскрываемых лиц как на 1-ом уровне, так и на 2-ом уровне, вне зависимости от того какие ошибки были выявлены на обоих уровнях. Например, </w:t>
      </w:r>
      <w:r w:rsidRPr="005C73BD">
        <w:t xml:space="preserve">при выявлении критичной ошибки </w:t>
      </w:r>
      <w:r w:rsidRPr="005C73BD">
        <w:rPr>
          <w:noProof/>
          <w:lang w:eastAsia="ru-RU"/>
        </w:rPr>
        <w:t>на 1-ом уровне, 2-ой уровень Списка все равно проверяется.</w:t>
      </w:r>
    </w:p>
    <w:p w14:paraId="7F382909" w14:textId="77777777" w:rsidR="006422FC" w:rsidRPr="005C73BD" w:rsidRDefault="006422FC" w:rsidP="006422FC">
      <w:pPr>
        <w:pStyle w:val="a3"/>
        <w:numPr>
          <w:ilvl w:val="0"/>
          <w:numId w:val="30"/>
        </w:numPr>
      </w:pPr>
      <w:r w:rsidRPr="005C73BD">
        <w:t xml:space="preserve">Критичная ошибка – ошибка, при выявлении которой – полученное раскрытие по указанному владельцу будет отклонено, будет отказано в приеме информации ввиду наличия критичного замечания. </w:t>
      </w:r>
    </w:p>
    <w:p w14:paraId="288B4538" w14:textId="3AAA430C" w:rsidR="006422FC" w:rsidRPr="005C73BD" w:rsidRDefault="006422FC" w:rsidP="006422FC">
      <w:pPr>
        <w:pStyle w:val="a3"/>
        <w:numPr>
          <w:ilvl w:val="0"/>
          <w:numId w:val="30"/>
        </w:numPr>
      </w:pPr>
      <w:r w:rsidRPr="005C73BD">
        <w:t xml:space="preserve">Некритичная ошибка </w:t>
      </w:r>
      <w:r w:rsidR="000363D4" w:rsidRPr="005C73BD">
        <w:t>–</w:t>
      </w:r>
      <w:r w:rsidRPr="005C73BD">
        <w:t xml:space="preserve"> ошибка, при выявлении которой (если нет критичных ошибок) – полученное раскрытие принято, но предоставлена дополнительная информация о выявленной некритичной ошибке. При наличии только некритичных ошибок Список принимается.</w:t>
      </w:r>
    </w:p>
    <w:p w14:paraId="01EB2E12" w14:textId="77777777" w:rsidR="006422FC" w:rsidRPr="005C73BD" w:rsidRDefault="006422FC" w:rsidP="006422FC"/>
    <w:p w14:paraId="365308E9" w14:textId="77777777" w:rsidR="006422FC" w:rsidRPr="005C73BD" w:rsidRDefault="006422FC" w:rsidP="006422FC">
      <w:r w:rsidRPr="005C73BD">
        <w:t>В данном бизнес-кейсе:</w:t>
      </w:r>
    </w:p>
    <w:p w14:paraId="2A89981B" w14:textId="1F728E60" w:rsidR="006422FC" w:rsidRPr="005C73BD" w:rsidRDefault="006422FC" w:rsidP="00F741BE">
      <w:pPr>
        <w:pStyle w:val="a3"/>
        <w:numPr>
          <w:ilvl w:val="0"/>
          <w:numId w:val="29"/>
        </w:numPr>
      </w:pPr>
      <w:r w:rsidRPr="005C73BD">
        <w:t xml:space="preserve">на 1-ом уровне Списка для доверительного управляющего «Trust One» </w:t>
      </w:r>
      <w:r w:rsidR="001C2F47" w:rsidRPr="005C73BD">
        <w:t>выявлена некорректная идентификационная информация</w:t>
      </w:r>
      <w:r w:rsidRPr="005C73BD">
        <w:t xml:space="preserve"> – критичная ошибка.</w:t>
      </w:r>
      <w:r w:rsidR="00F741BE" w:rsidRPr="005C73BD">
        <w:t xml:space="preserve"> Частный код RJCT.</w:t>
      </w:r>
    </w:p>
    <w:p w14:paraId="607A0F94" w14:textId="6D4E83C0" w:rsidR="001C2F47" w:rsidRPr="005C73BD" w:rsidRDefault="006422FC" w:rsidP="00F741BE">
      <w:pPr>
        <w:pStyle w:val="a3"/>
        <w:numPr>
          <w:ilvl w:val="0"/>
          <w:numId w:val="29"/>
        </w:numPr>
      </w:pPr>
      <w:r w:rsidRPr="005C73BD">
        <w:t xml:space="preserve">на </w:t>
      </w:r>
      <w:r w:rsidR="001C2F47" w:rsidRPr="005C73BD">
        <w:t>1</w:t>
      </w:r>
      <w:r w:rsidRPr="005C73BD">
        <w:t xml:space="preserve">-ом уровне </w:t>
      </w:r>
      <w:r w:rsidR="001C2F47" w:rsidRPr="005C73BD">
        <w:t>- по Списку не запрашивались банковские реквизиты, но они предоставлены – это некритичная ошибка</w:t>
      </w:r>
      <w:r w:rsidR="00F741BE" w:rsidRPr="005C73BD">
        <w:t>. Частный код PACK.</w:t>
      </w:r>
    </w:p>
    <w:p w14:paraId="556A7C45" w14:textId="77777777" w:rsidR="006422FC" w:rsidRPr="005C73BD" w:rsidRDefault="006422FC" w:rsidP="006422FC"/>
    <w:p w14:paraId="163F5DD1" w14:textId="591CC2A2" w:rsidR="006422FC" w:rsidRPr="005C73BD" w:rsidRDefault="006422FC" w:rsidP="006422FC">
      <w:r w:rsidRPr="005C73BD">
        <w:t>Если по лицу, осуществляющему права по ценным бумагам (раскрытому в Списке на 1-ом уровне) и по  лицам, в интересах которых осуществляются права (раскрытых в Списке на 2-ом уровне)</w:t>
      </w:r>
      <w:r w:rsidR="000363D4" w:rsidRPr="005C73BD">
        <w:t>,</w:t>
      </w:r>
      <w:r w:rsidRPr="005C73BD">
        <w:t xml:space="preserve"> не выявлены какие-либо (критичные, некритичные) ошибки, то данная информация также включается в Статус обработки списка (Протокол ошибок).</w:t>
      </w:r>
    </w:p>
    <w:p w14:paraId="6FE45FE9" w14:textId="77777777" w:rsidR="006422FC" w:rsidRPr="005C73BD" w:rsidRDefault="006422FC" w:rsidP="009748D0">
      <w:pPr>
        <w:jc w:val="both"/>
      </w:pPr>
    </w:p>
    <w:p w14:paraId="666E1BA8" w14:textId="2330F2E9" w:rsidR="001A6800" w:rsidRPr="005C73BD" w:rsidRDefault="00646742" w:rsidP="00646742">
      <w:pPr>
        <w:pStyle w:val="1"/>
      </w:pPr>
      <w:bookmarkStart w:id="56" w:name="_Toc31291005"/>
      <w:bookmarkStart w:id="57" w:name="_Toc32939079"/>
      <w:r w:rsidRPr="005C73BD">
        <w:t>Процесс отмены сбора списка</w:t>
      </w:r>
      <w:bookmarkEnd w:id="56"/>
      <w:bookmarkEnd w:id="57"/>
    </w:p>
    <w:p w14:paraId="673CE056" w14:textId="10C319CC" w:rsidR="00646742" w:rsidRPr="005C73BD" w:rsidRDefault="00646742" w:rsidP="00646742">
      <w:pPr>
        <w:pStyle w:val="2"/>
      </w:pPr>
      <w:bookmarkStart w:id="58" w:name="_Toc31291006"/>
      <w:bookmarkStart w:id="59" w:name="_Toc32939080"/>
      <w:r w:rsidRPr="005C73BD">
        <w:rPr>
          <w:noProof/>
          <w:lang w:eastAsia="ru-RU"/>
        </w:rPr>
        <w:t>Общая схема процесса отмены запроса на сбор списка</w:t>
      </w:r>
      <w:bookmarkEnd w:id="58"/>
      <w:bookmarkEnd w:id="59"/>
    </w:p>
    <w:p w14:paraId="25771FC8" w14:textId="77777777" w:rsidR="00646742" w:rsidRPr="005C73BD" w:rsidRDefault="00646742" w:rsidP="00646742"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74" behindDoc="0" locked="0" layoutInCell="1" allowOverlap="1" wp14:anchorId="3E81A903" wp14:editId="0F3DBF0B">
                <wp:simplePos x="0" y="0"/>
                <wp:positionH relativeFrom="column">
                  <wp:posOffset>4493260</wp:posOffset>
                </wp:positionH>
                <wp:positionV relativeFrom="paragraph">
                  <wp:posOffset>445135</wp:posOffset>
                </wp:positionV>
                <wp:extent cx="599440" cy="0"/>
                <wp:effectExtent l="38100" t="76200" r="0" b="114300"/>
                <wp:wrapNone/>
                <wp:docPr id="108" name="Прямая со стрелкой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7EAD3" id="Прямая со стрелкой 108" o:spid="_x0000_s1026" type="#_x0000_t32" style="position:absolute;margin-left:353.8pt;margin-top:35.05pt;width:47.2pt;height:0;flip:x;z-index:25165837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" strokecolor="#843c0c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658369" behindDoc="0" locked="0" layoutInCell="1" allowOverlap="1" wp14:anchorId="4ED6D280" wp14:editId="2256599C">
                <wp:simplePos x="0" y="0"/>
                <wp:positionH relativeFrom="column">
                  <wp:posOffset>3108325</wp:posOffset>
                </wp:positionH>
                <wp:positionV relativeFrom="paragraph">
                  <wp:posOffset>436245</wp:posOffset>
                </wp:positionV>
                <wp:extent cx="599440" cy="0"/>
                <wp:effectExtent l="38100" t="76200" r="0" b="114300"/>
                <wp:wrapNone/>
                <wp:docPr id="109" name="Прямая со стрелкой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5026E" id="Прямая со стрелкой 109" o:spid="_x0000_s1026" type="#_x0000_t32" style="position:absolute;margin-left:244.75pt;margin-top:34.35pt;width:47.2pt;height:0;flip:x;z-index:25165836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" strokecolor="#843c0c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658365" behindDoc="0" locked="0" layoutInCell="1" allowOverlap="1" wp14:anchorId="65B878BB" wp14:editId="70FC8D93">
                <wp:simplePos x="0" y="0"/>
                <wp:positionH relativeFrom="column">
                  <wp:posOffset>833755</wp:posOffset>
                </wp:positionH>
                <wp:positionV relativeFrom="paragraph">
                  <wp:posOffset>436245</wp:posOffset>
                </wp:positionV>
                <wp:extent cx="599440" cy="0"/>
                <wp:effectExtent l="38100" t="76200" r="0" b="114300"/>
                <wp:wrapNone/>
                <wp:docPr id="110" name="Прямая со стрелкой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2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3BFFE" id="Прямая со стрелкой 110" o:spid="_x0000_s1026" type="#_x0000_t32" style="position:absolute;margin-left:65.65pt;margin-top:34.35pt;width:47.2pt;height:0;flip:x;z-index:25165836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" strokecolor="#823b0b [1605]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658368" behindDoc="0" locked="0" layoutInCell="1" allowOverlap="1" wp14:anchorId="23D032F8" wp14:editId="05402399">
                <wp:simplePos x="0" y="0"/>
                <wp:positionH relativeFrom="column">
                  <wp:posOffset>1988820</wp:posOffset>
                </wp:positionH>
                <wp:positionV relativeFrom="paragraph">
                  <wp:posOffset>436245</wp:posOffset>
                </wp:positionV>
                <wp:extent cx="599440" cy="0"/>
                <wp:effectExtent l="38100" t="76200" r="0" b="114300"/>
                <wp:wrapNone/>
                <wp:docPr id="111" name="Прямая со стрелкой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8A5C8" id="Прямая со стрелкой 111" o:spid="_x0000_s1026" type="#_x0000_t32" style="position:absolute;margin-left:156.6pt;margin-top:34.35pt;width:47.2pt;height:0;flip:x;z-index:251658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" strokecolor="#843c0c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73" behindDoc="0" locked="0" layoutInCell="1" allowOverlap="1" wp14:anchorId="08A24D59" wp14:editId="557DFB9D">
                <wp:simplePos x="0" y="0"/>
                <wp:positionH relativeFrom="column">
                  <wp:posOffset>4439285</wp:posOffset>
                </wp:positionH>
                <wp:positionV relativeFrom="paragraph">
                  <wp:posOffset>248062</wp:posOffset>
                </wp:positionV>
                <wp:extent cx="681990" cy="0"/>
                <wp:effectExtent l="0" t="76200" r="22860" b="114300"/>
                <wp:wrapNone/>
                <wp:docPr id="112" name="Прямая со стрелкой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FD0BDA" id="Прямая со стрелкой 112" o:spid="_x0000_s1026" type="#_x0000_t32" style="position:absolute;margin-left:349.55pt;margin-top:19.55pt;width:53.7pt;height:0;z-index:25165837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" strokecolor="#548235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lang w:eastAsia="ru-RU"/>
        </w:rPr>
        <w:drawing>
          <wp:anchor distT="0" distB="0" distL="114300" distR="114300" simplePos="0" relativeHeight="251658372" behindDoc="0" locked="0" layoutInCell="1" allowOverlap="1" wp14:anchorId="5D2A9D49" wp14:editId="46E0DEE6">
            <wp:simplePos x="0" y="0"/>
            <wp:positionH relativeFrom="column">
              <wp:posOffset>5179546</wp:posOffset>
            </wp:positionH>
            <wp:positionV relativeFrom="paragraph">
              <wp:posOffset>145353</wp:posOffset>
            </wp:positionV>
            <wp:extent cx="460375" cy="511810"/>
            <wp:effectExtent l="0" t="0" r="0" b="2540"/>
            <wp:wrapNone/>
            <wp:docPr id="134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73BD">
        <w:rPr>
          <w:noProof/>
          <w:lang w:eastAsia="ru-RU"/>
        </w:rPr>
        <w:drawing>
          <wp:anchor distT="0" distB="0" distL="114300" distR="114300" simplePos="0" relativeHeight="251658350" behindDoc="0" locked="0" layoutInCell="1" allowOverlap="1" wp14:anchorId="3BD3EE2E" wp14:editId="4C651F45">
            <wp:simplePos x="0" y="0"/>
            <wp:positionH relativeFrom="column">
              <wp:posOffset>3964589</wp:posOffset>
            </wp:positionH>
            <wp:positionV relativeFrom="paragraph">
              <wp:posOffset>139700</wp:posOffset>
            </wp:positionV>
            <wp:extent cx="460375" cy="511810"/>
            <wp:effectExtent l="0" t="0" r="0" b="2540"/>
            <wp:wrapNone/>
            <wp:docPr id="135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62" behindDoc="0" locked="0" layoutInCell="1" allowOverlap="1" wp14:anchorId="5E6D7B9F" wp14:editId="292C6FA2">
                <wp:simplePos x="0" y="0"/>
                <wp:positionH relativeFrom="column">
                  <wp:posOffset>811530</wp:posOffset>
                </wp:positionH>
                <wp:positionV relativeFrom="paragraph">
                  <wp:posOffset>238760</wp:posOffset>
                </wp:positionV>
                <wp:extent cx="681990" cy="0"/>
                <wp:effectExtent l="0" t="76200" r="22860" b="114300"/>
                <wp:wrapNone/>
                <wp:docPr id="113" name="Прямая со стрелкой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55813C" id="Прямая со стрелкой 113" o:spid="_x0000_s1026" type="#_x0000_t32" style="position:absolute;margin-left:63.9pt;margin-top:18.8pt;width:53.7pt;height:0;z-index:25165836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" strokecolor="#538135 [2409]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63" behindDoc="0" locked="0" layoutInCell="1" allowOverlap="1" wp14:anchorId="28C370C5" wp14:editId="6CCA0404">
                <wp:simplePos x="0" y="0"/>
                <wp:positionH relativeFrom="column">
                  <wp:posOffset>1951355</wp:posOffset>
                </wp:positionH>
                <wp:positionV relativeFrom="paragraph">
                  <wp:posOffset>238760</wp:posOffset>
                </wp:positionV>
                <wp:extent cx="681990" cy="0"/>
                <wp:effectExtent l="0" t="76200" r="22860" b="114300"/>
                <wp:wrapNone/>
                <wp:docPr id="114" name="Прямая со стрелкой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50AC3C" id="Прямая со стрелкой 114" o:spid="_x0000_s1026" type="#_x0000_t32" style="position:absolute;margin-left:153.65pt;margin-top:18.8pt;width:53.7pt;height:0;z-index:25165836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" strokecolor="#548235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66" behindDoc="0" locked="0" layoutInCell="1" allowOverlap="1" wp14:anchorId="1D08EE1D" wp14:editId="7AA38E4C">
                <wp:simplePos x="0" y="0"/>
                <wp:positionH relativeFrom="column">
                  <wp:posOffset>3054350</wp:posOffset>
                </wp:positionH>
                <wp:positionV relativeFrom="paragraph">
                  <wp:posOffset>239234</wp:posOffset>
                </wp:positionV>
                <wp:extent cx="681990" cy="0"/>
                <wp:effectExtent l="0" t="76200" r="22860" b="114300"/>
                <wp:wrapNone/>
                <wp:docPr id="115" name="Прямая со стрелкой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C4F5BA" id="Прямая со стрелкой 115" o:spid="_x0000_s1026" type="#_x0000_t32" style="position:absolute;margin-left:240.5pt;margin-top:18.85pt;width:53.7pt;height:0;z-index:25165836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" strokecolor="#548235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lang w:eastAsia="ru-RU"/>
        </w:rPr>
        <w:drawing>
          <wp:anchor distT="0" distB="0" distL="114300" distR="114300" simplePos="0" relativeHeight="251658349" behindDoc="0" locked="0" layoutInCell="1" allowOverlap="1" wp14:anchorId="6F96E98D" wp14:editId="0B8AAE74">
            <wp:simplePos x="0" y="0"/>
            <wp:positionH relativeFrom="column">
              <wp:posOffset>2635250</wp:posOffset>
            </wp:positionH>
            <wp:positionV relativeFrom="paragraph">
              <wp:posOffset>139700</wp:posOffset>
            </wp:positionV>
            <wp:extent cx="460375" cy="511810"/>
            <wp:effectExtent l="0" t="0" r="0" b="2540"/>
            <wp:wrapNone/>
            <wp:docPr id="136" name="Picture 322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22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73BD">
        <w:rPr>
          <w:noProof/>
          <w:lang w:eastAsia="ru-RU"/>
        </w:rPr>
        <w:drawing>
          <wp:anchor distT="0" distB="0" distL="114300" distR="114300" simplePos="0" relativeHeight="251658348" behindDoc="0" locked="0" layoutInCell="1" allowOverlap="1" wp14:anchorId="62533EBA" wp14:editId="2E9A5451">
            <wp:simplePos x="0" y="0"/>
            <wp:positionH relativeFrom="column">
              <wp:posOffset>1532890</wp:posOffset>
            </wp:positionH>
            <wp:positionV relativeFrom="paragraph">
              <wp:posOffset>133350</wp:posOffset>
            </wp:positionV>
            <wp:extent cx="460375" cy="511810"/>
            <wp:effectExtent l="0" t="0" r="0" b="2540"/>
            <wp:wrapNone/>
            <wp:docPr id="137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73BD">
        <w:rPr>
          <w:noProof/>
          <w:lang w:eastAsia="ru-RU"/>
        </w:rPr>
        <w:drawing>
          <wp:anchor distT="0" distB="0" distL="114300" distR="114300" simplePos="0" relativeHeight="251658351" behindDoc="0" locked="0" layoutInCell="1" allowOverlap="1" wp14:anchorId="71A16CBB" wp14:editId="58D542CF">
            <wp:simplePos x="0" y="0"/>
            <wp:positionH relativeFrom="column">
              <wp:posOffset>351790</wp:posOffset>
            </wp:positionH>
            <wp:positionV relativeFrom="paragraph">
              <wp:posOffset>133350</wp:posOffset>
            </wp:positionV>
            <wp:extent cx="460375" cy="511810"/>
            <wp:effectExtent l="0" t="0" r="0" b="2540"/>
            <wp:wrapNone/>
            <wp:docPr id="138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73BD">
        <w:rPr>
          <w:noProof/>
          <w:color w:val="0070C0"/>
          <w:lang w:eastAsia="ru-RU"/>
        </w:rPr>
        <mc:AlternateContent>
          <mc:Choice Requires="wps">
            <w:drawing>
              <wp:anchor distT="0" distB="0" distL="114300" distR="114300" simplePos="0" relativeHeight="251658347" behindDoc="0" locked="0" layoutInCell="1" allowOverlap="1" wp14:anchorId="0870E93A" wp14:editId="6EB00A5E">
                <wp:simplePos x="0" y="0"/>
                <wp:positionH relativeFrom="column">
                  <wp:posOffset>40005</wp:posOffset>
                </wp:positionH>
                <wp:positionV relativeFrom="paragraph">
                  <wp:posOffset>727710</wp:posOffset>
                </wp:positionV>
                <wp:extent cx="1148080" cy="588010"/>
                <wp:effectExtent l="0" t="0" r="0" b="0"/>
                <wp:wrapNone/>
                <wp:docPr id="116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080" cy="588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FD46212" w14:textId="77777777" w:rsidR="00123E49" w:rsidRPr="00C110FF" w:rsidRDefault="00123E49" w:rsidP="00646742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Эмитент</w:t>
                            </w:r>
                          </w:p>
                          <w:p w14:paraId="01C32389" w14:textId="77777777" w:rsidR="00123E49" w:rsidRPr="00603D32" w:rsidRDefault="00123E49" w:rsidP="00646742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lang w:val="ru-RU"/>
                              </w:rPr>
                            </w:pP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eastAsia="ru-RU"/>
                              </w:rPr>
                              <w:t xml:space="preserve">ПАО </w:t>
                            </w: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val="ru-RU" w:eastAsia="ru-RU"/>
                              </w:rPr>
                              <w:t>«</w:t>
                            </w: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eastAsia="ru-RU"/>
                              </w:rPr>
                              <w:t>РосФосНитро</w:t>
                            </w: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val="ru-RU" w:eastAsia="ru-RU"/>
                              </w:rPr>
                              <w:t>»</w:t>
                            </w:r>
                          </w:p>
                          <w:p w14:paraId="3636EDD3" w14:textId="77777777" w:rsidR="00123E49" w:rsidRPr="003A22B8" w:rsidRDefault="00123E49" w:rsidP="00646742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0E93A" id="_x0000_s1067" type="#_x0000_t202" style="position:absolute;margin-left:3.15pt;margin-top:57.3pt;width:90.4pt;height:46.3pt;z-index:2516583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" filled="f" stroked="f">
                <v:textbox>
                  <w:txbxContent>
                    <w:p w14:paraId="2FD46212" w14:textId="77777777" w:rsidR="00123E49" w:rsidRPr="00C110FF" w:rsidRDefault="00123E49" w:rsidP="00646742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Эмитент</w:t>
                      </w:r>
                    </w:p>
                    <w:p w14:paraId="01C32389" w14:textId="77777777" w:rsidR="00123E49" w:rsidRPr="00603D32" w:rsidRDefault="00123E49" w:rsidP="00646742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lang w:val="ru-RU"/>
                        </w:rPr>
                      </w:pPr>
                      <w:r w:rsidRPr="00C110FF">
                        <w:rPr>
                          <w:noProof/>
                          <w:sz w:val="16"/>
                          <w:szCs w:val="16"/>
                          <w:lang w:eastAsia="ru-RU"/>
                        </w:rPr>
                        <w:t xml:space="preserve">ПАО </w:t>
                      </w:r>
                      <w:r w:rsidRPr="00C110FF">
                        <w:rPr>
                          <w:noProof/>
                          <w:sz w:val="16"/>
                          <w:szCs w:val="16"/>
                          <w:lang w:val="ru-RU" w:eastAsia="ru-RU"/>
                        </w:rPr>
                        <w:t>«</w:t>
                      </w:r>
                      <w:r w:rsidRPr="00C110FF">
                        <w:rPr>
                          <w:noProof/>
                          <w:sz w:val="16"/>
                          <w:szCs w:val="16"/>
                          <w:lang w:eastAsia="ru-RU"/>
                        </w:rPr>
                        <w:t>РосФосНитро</w:t>
                      </w:r>
                      <w:r w:rsidRPr="00C110FF">
                        <w:rPr>
                          <w:noProof/>
                          <w:sz w:val="16"/>
                          <w:szCs w:val="16"/>
                          <w:lang w:val="ru-RU" w:eastAsia="ru-RU"/>
                        </w:rPr>
                        <w:t>»</w:t>
                      </w:r>
                    </w:p>
                    <w:p w14:paraId="3636EDD3" w14:textId="77777777" w:rsidR="00123E49" w:rsidRPr="003A22B8" w:rsidRDefault="00123E49" w:rsidP="00646742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0AFBA5" w14:textId="77777777" w:rsidR="00646742" w:rsidRPr="005C73BD" w:rsidRDefault="00646742" w:rsidP="00646742"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78" behindDoc="0" locked="0" layoutInCell="1" allowOverlap="1" wp14:anchorId="728AB01B" wp14:editId="4D92F4AB">
                <wp:simplePos x="0" y="0"/>
                <wp:positionH relativeFrom="column">
                  <wp:posOffset>4513580</wp:posOffset>
                </wp:positionH>
                <wp:positionV relativeFrom="paragraph">
                  <wp:posOffset>380365</wp:posOffset>
                </wp:positionV>
                <wp:extent cx="599440" cy="0"/>
                <wp:effectExtent l="38100" t="76200" r="0" b="114300"/>
                <wp:wrapNone/>
                <wp:docPr id="117" name="Прямая со стрелкой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0C0C1" id="Прямая со стрелкой 117" o:spid="_x0000_s1026" type="#_x0000_t32" style="position:absolute;margin-left:355.4pt;margin-top:29.95pt;width:47.2pt;height:0;flip:x;z-index:25165837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" strokecolor="#f4b083 [1941]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77" behindDoc="0" locked="0" layoutInCell="1" allowOverlap="1" wp14:anchorId="19C11D83" wp14:editId="2095F8D1">
                <wp:simplePos x="0" y="0"/>
                <wp:positionH relativeFrom="column">
                  <wp:posOffset>3128645</wp:posOffset>
                </wp:positionH>
                <wp:positionV relativeFrom="paragraph">
                  <wp:posOffset>371475</wp:posOffset>
                </wp:positionV>
                <wp:extent cx="599440" cy="0"/>
                <wp:effectExtent l="38100" t="76200" r="0" b="114300"/>
                <wp:wrapNone/>
                <wp:docPr id="118" name="Прямая со стрелкой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2F271" id="Прямая со стрелкой 118" o:spid="_x0000_s1026" type="#_x0000_t32" style="position:absolute;margin-left:246.35pt;margin-top:29.25pt;width:47.2pt;height:0;flip:x;z-index:25165837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" strokecolor="#f4b083 [1941]" strokeweight="1pt">
                <v:stroke endarrow="open" joinstyle="miter"/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76" behindDoc="0" locked="0" layoutInCell="1" allowOverlap="1" wp14:anchorId="347735AE" wp14:editId="5C532030">
                <wp:simplePos x="0" y="0"/>
                <wp:positionH relativeFrom="column">
                  <wp:posOffset>2009140</wp:posOffset>
                </wp:positionH>
                <wp:positionV relativeFrom="paragraph">
                  <wp:posOffset>371475</wp:posOffset>
                </wp:positionV>
                <wp:extent cx="599440" cy="0"/>
                <wp:effectExtent l="38100" t="76200" r="0" b="114300"/>
                <wp:wrapNone/>
                <wp:docPr id="119" name="Прямая со стрелкой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633C8" id="Прямая со стрелкой 119" o:spid="_x0000_s1026" type="#_x0000_t32" style="position:absolute;margin-left:158.2pt;margin-top:29.25pt;width:47.2pt;height:0;flip:x;z-index:251658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" strokecolor="#f4b083 [1941]" strokeweight="1pt">
                <v:stroke endarrow="open" joinstyle="miter"/>
              </v:shape>
            </w:pict>
          </mc:Fallback>
        </mc:AlternateContent>
      </w:r>
    </w:p>
    <w:p w14:paraId="4E64C76D" w14:textId="77777777" w:rsidR="00646742" w:rsidRPr="005C73BD" w:rsidRDefault="00646742" w:rsidP="00646742"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75" behindDoc="0" locked="0" layoutInCell="1" allowOverlap="1" wp14:anchorId="7C06B251" wp14:editId="27F3C84F">
                <wp:simplePos x="0" y="0"/>
                <wp:positionH relativeFrom="column">
                  <wp:posOffset>4894742</wp:posOffset>
                </wp:positionH>
                <wp:positionV relativeFrom="paragraph">
                  <wp:posOffset>148590</wp:posOffset>
                </wp:positionV>
                <wp:extent cx="1132205" cy="538480"/>
                <wp:effectExtent l="0" t="0" r="0" b="0"/>
                <wp:wrapNone/>
                <wp:docPr id="120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2205" cy="538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597F2CC" w14:textId="77777777" w:rsidR="00123E49" w:rsidRPr="001F3E9B" w:rsidRDefault="00123E49" w:rsidP="00646742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Депозитарий</w:t>
                            </w:r>
                          </w:p>
                          <w:p w14:paraId="314A2B3E" w14:textId="77777777" w:rsidR="00123E49" w:rsidRPr="00F62B54" w:rsidRDefault="00123E49" w:rsidP="00646742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АО «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Второй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Брокер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»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6B251" id="_x0000_s1068" type="#_x0000_t202" style="position:absolute;margin-left:385.4pt;margin-top:11.7pt;width:89.15pt;height:42.4pt;z-index:2516583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" filled="f" stroked="f">
                <v:textbox>
                  <w:txbxContent>
                    <w:p w14:paraId="0597F2CC" w14:textId="77777777" w:rsidR="00123E49" w:rsidRPr="001F3E9B" w:rsidRDefault="00123E49" w:rsidP="00646742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Депозитарий</w:t>
                      </w:r>
                    </w:p>
                    <w:p w14:paraId="314A2B3E" w14:textId="77777777" w:rsidR="00123E49" w:rsidRPr="00F62B54" w:rsidRDefault="00123E49" w:rsidP="00646742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 xml:space="preserve"> АО «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Второй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Брокер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64" behindDoc="0" locked="0" layoutInCell="1" allowOverlap="1" wp14:anchorId="4E585457" wp14:editId="2DA87F0C">
                <wp:simplePos x="0" y="0"/>
                <wp:positionH relativeFrom="column">
                  <wp:posOffset>3679029</wp:posOffset>
                </wp:positionH>
                <wp:positionV relativeFrom="paragraph">
                  <wp:posOffset>156210</wp:posOffset>
                </wp:positionV>
                <wp:extent cx="1132205" cy="538480"/>
                <wp:effectExtent l="0" t="0" r="0" b="0"/>
                <wp:wrapNone/>
                <wp:docPr id="121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2205" cy="538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2BA9FD" w14:textId="77777777" w:rsidR="00123E49" w:rsidRPr="001F3E9B" w:rsidRDefault="00123E49" w:rsidP="00646742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Депозитарий</w:t>
                            </w:r>
                          </w:p>
                          <w:p w14:paraId="43252DC5" w14:textId="77777777" w:rsidR="00123E49" w:rsidRPr="00F62B54" w:rsidRDefault="00123E49" w:rsidP="00646742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АО «Первый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Брокер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»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85457" id="_x0000_s1069" type="#_x0000_t202" style="position:absolute;margin-left:289.7pt;margin-top:12.3pt;width:89.15pt;height:42.4pt;z-index:2516583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" filled="f" stroked="f">
                <v:textbox>
                  <w:txbxContent>
                    <w:p w14:paraId="412BA9FD" w14:textId="77777777" w:rsidR="00123E49" w:rsidRPr="001F3E9B" w:rsidRDefault="00123E49" w:rsidP="00646742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Депозитарий</w:t>
                      </w:r>
                    </w:p>
                    <w:p w14:paraId="43252DC5" w14:textId="77777777" w:rsidR="00123E49" w:rsidRPr="00F62B54" w:rsidRDefault="00123E49" w:rsidP="00646742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 xml:space="preserve"> АО «Первый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Брокер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55" behindDoc="0" locked="0" layoutInCell="1" allowOverlap="1" wp14:anchorId="341EC959" wp14:editId="1C1F3AF1">
                <wp:simplePos x="0" y="0"/>
                <wp:positionH relativeFrom="column">
                  <wp:posOffset>2478566</wp:posOffset>
                </wp:positionH>
                <wp:positionV relativeFrom="paragraph">
                  <wp:posOffset>156210</wp:posOffset>
                </wp:positionV>
                <wp:extent cx="805180" cy="208280"/>
                <wp:effectExtent l="0" t="0" r="0" b="0"/>
                <wp:wrapNone/>
                <wp:docPr id="122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5180" cy="208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0C5024D" w14:textId="77777777" w:rsidR="00123E49" w:rsidRPr="00C110FF" w:rsidRDefault="00123E49" w:rsidP="00646742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НРД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1EC959" id="_x0000_s1070" type="#_x0000_t202" style="position:absolute;margin-left:195.15pt;margin-top:12.3pt;width:63.4pt;height:16.4pt;z-index:25165835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" filled="f" stroked="f">
                <v:textbox style="mso-fit-shape-to-text:t">
                  <w:txbxContent>
                    <w:p w14:paraId="00C5024D" w14:textId="77777777" w:rsidR="00123E49" w:rsidRPr="00C110FF" w:rsidRDefault="00123E49" w:rsidP="00646742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НРД</w:t>
                      </w:r>
                    </w:p>
                  </w:txbxContent>
                </v:textbox>
              </v:shape>
            </w:pict>
          </mc:Fallback>
        </mc:AlternateContent>
      </w:r>
      <w:r w:rsidRPr="005C73BD">
        <w:rPr>
          <w:noProof/>
          <w:color w:val="0070C0"/>
          <w:lang w:eastAsia="ru-RU"/>
        </w:rPr>
        <mc:AlternateContent>
          <mc:Choice Requires="wps">
            <w:drawing>
              <wp:anchor distT="0" distB="0" distL="114300" distR="114300" simplePos="0" relativeHeight="251658354" behindDoc="0" locked="0" layoutInCell="1" allowOverlap="1" wp14:anchorId="752500B2" wp14:editId="2798A201">
                <wp:simplePos x="0" y="0"/>
                <wp:positionH relativeFrom="column">
                  <wp:posOffset>1125220</wp:posOffset>
                </wp:positionH>
                <wp:positionV relativeFrom="paragraph">
                  <wp:posOffset>196215</wp:posOffset>
                </wp:positionV>
                <wp:extent cx="1357630" cy="588010"/>
                <wp:effectExtent l="0" t="0" r="0" b="0"/>
                <wp:wrapNone/>
                <wp:docPr id="123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7630" cy="588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928312D" w14:textId="77777777" w:rsidR="00123E49" w:rsidRPr="00C110FF" w:rsidRDefault="00123E49" w:rsidP="00646742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Регистратор</w:t>
                            </w:r>
                          </w:p>
                          <w:p w14:paraId="35F33CFD" w14:textId="77777777" w:rsidR="00123E49" w:rsidRPr="00C110FF" w:rsidRDefault="00123E49" w:rsidP="00646742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АО «РеестроДержатель»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500B2" id="_x0000_s1071" type="#_x0000_t202" style="position:absolute;margin-left:88.6pt;margin-top:15.45pt;width:106.9pt;height:46.3pt;z-index:2516583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" filled="f" stroked="f">
                <v:textbox>
                  <w:txbxContent>
                    <w:p w14:paraId="1928312D" w14:textId="77777777" w:rsidR="00123E49" w:rsidRPr="00C110FF" w:rsidRDefault="00123E49" w:rsidP="00646742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Регистратор</w:t>
                      </w:r>
                    </w:p>
                    <w:p w14:paraId="35F33CFD" w14:textId="77777777" w:rsidR="00123E49" w:rsidRPr="00C110FF" w:rsidRDefault="00123E49" w:rsidP="00646742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АО «РеестроДержатель»</w:t>
                      </w:r>
                    </w:p>
                  </w:txbxContent>
                </v:textbox>
              </v:shape>
            </w:pict>
          </mc:Fallback>
        </mc:AlternateContent>
      </w:r>
    </w:p>
    <w:p w14:paraId="0B437C50" w14:textId="77777777" w:rsidR="00646742" w:rsidRPr="005C73BD" w:rsidRDefault="00646742" w:rsidP="00646742"/>
    <w:p w14:paraId="3704C921" w14:textId="77777777" w:rsidR="00646742" w:rsidRPr="005C73BD" w:rsidRDefault="00646742" w:rsidP="00646742"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60" behindDoc="0" locked="0" layoutInCell="1" allowOverlap="1" wp14:anchorId="258BC539" wp14:editId="7E19F2C5">
                <wp:simplePos x="0" y="0"/>
                <wp:positionH relativeFrom="column">
                  <wp:posOffset>3508375</wp:posOffset>
                </wp:positionH>
                <wp:positionV relativeFrom="paragraph">
                  <wp:posOffset>200660</wp:posOffset>
                </wp:positionV>
                <wp:extent cx="1243330" cy="237490"/>
                <wp:effectExtent l="0" t="0" r="0" b="0"/>
                <wp:wrapNone/>
                <wp:docPr id="124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333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7E2852F" w14:textId="77777777" w:rsidR="00123E49" w:rsidRPr="00313776" w:rsidRDefault="00123E49" w:rsidP="00646742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color w:val="0070C0"/>
                                <w:lang w:val="ru-RU"/>
                              </w:rPr>
                            </w:pPr>
                            <w:r w:rsidRPr="00313776">
                              <w:rPr>
                                <w:b/>
                                <w:color w:val="0070C0"/>
                                <w:lang w:val="ru-RU"/>
                              </w:rPr>
                              <w:t>1-</w:t>
                            </w:r>
                            <w:r>
                              <w:rPr>
                                <w:b/>
                                <w:color w:val="0070C0"/>
                                <w:lang w:val="ru-RU"/>
                              </w:rPr>
                              <w:t xml:space="preserve"> </w:t>
                            </w:r>
                            <w:r w:rsidRPr="00313776">
                              <w:rPr>
                                <w:b/>
                                <w:color w:val="0070C0"/>
                                <w:lang w:val="ru-RU"/>
                              </w:rPr>
                              <w:t>ый уровень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8BC539" id="_x0000_s1072" type="#_x0000_t202" style="position:absolute;margin-left:276.25pt;margin-top:15.8pt;width:97.9pt;height:18.7pt;z-index:251658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" filled="f" stroked="f">
                <v:textbox>
                  <w:txbxContent>
                    <w:p w14:paraId="37E2852F" w14:textId="77777777" w:rsidR="00123E49" w:rsidRPr="00313776" w:rsidRDefault="00123E49" w:rsidP="00646742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color w:val="0070C0"/>
                          <w:lang w:val="ru-RU"/>
                        </w:rPr>
                      </w:pPr>
                      <w:r w:rsidRPr="00313776">
                        <w:rPr>
                          <w:b/>
                          <w:color w:val="0070C0"/>
                          <w:lang w:val="ru-RU"/>
                        </w:rPr>
                        <w:t>1-</w:t>
                      </w:r>
                      <w:r>
                        <w:rPr>
                          <w:b/>
                          <w:color w:val="0070C0"/>
                          <w:lang w:val="ru-RU"/>
                        </w:rPr>
                        <w:t xml:space="preserve"> </w:t>
                      </w:r>
                      <w:r w:rsidRPr="00313776">
                        <w:rPr>
                          <w:b/>
                          <w:color w:val="0070C0"/>
                          <w:lang w:val="ru-RU"/>
                        </w:rPr>
                        <w:t>ый уровень</w:t>
                      </w:r>
                    </w:p>
                  </w:txbxContent>
                </v:textbox>
              </v:shape>
            </w:pict>
          </mc:Fallback>
        </mc:AlternateContent>
      </w:r>
      <w:r w:rsidRPr="005C73BD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658346" behindDoc="0" locked="0" layoutInCell="1" allowOverlap="1" wp14:anchorId="44837251" wp14:editId="01C565EC">
                <wp:simplePos x="0" y="0"/>
                <wp:positionH relativeFrom="column">
                  <wp:posOffset>3604162</wp:posOffset>
                </wp:positionH>
                <wp:positionV relativeFrom="paragraph">
                  <wp:posOffset>205385</wp:posOffset>
                </wp:positionV>
                <wp:extent cx="2315688" cy="1698048"/>
                <wp:effectExtent l="0" t="0" r="27940" b="16510"/>
                <wp:wrapNone/>
                <wp:docPr id="125" name="Прямоугольник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688" cy="169804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F4791E" id="Прямоугольник 125" o:spid="_x0000_s1026" style="position:absolute;margin-left:283.8pt;margin-top:16.15pt;width:182.35pt;height:133.7pt;z-index:2516583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" fillcolor="white [3201]" strokecolor="#823b0b [1605]" strokeweight="1pt"/>
            </w:pict>
          </mc:Fallback>
        </mc:AlternateContent>
      </w:r>
      <w:r w:rsidRPr="005C73BD">
        <w:rPr>
          <w:noProof/>
          <w:color w:val="0070C0"/>
          <w:lang w:eastAsia="ru-RU"/>
        </w:rPr>
        <mc:AlternateContent>
          <mc:Choice Requires="wps">
            <w:drawing>
              <wp:anchor distT="0" distB="0" distL="114300" distR="114300" simplePos="0" relativeHeight="251658361" behindDoc="0" locked="0" layoutInCell="1" allowOverlap="1" wp14:anchorId="0CE3AFB5" wp14:editId="15D8633D">
                <wp:simplePos x="0" y="0"/>
                <wp:positionH relativeFrom="column">
                  <wp:posOffset>4869815</wp:posOffset>
                </wp:positionH>
                <wp:positionV relativeFrom="paragraph">
                  <wp:posOffset>205105</wp:posOffset>
                </wp:positionV>
                <wp:extent cx="1155700" cy="237490"/>
                <wp:effectExtent l="0" t="0" r="0" b="0"/>
                <wp:wrapNone/>
                <wp:docPr id="126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70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89AC79" w14:textId="77777777" w:rsidR="00123E49" w:rsidRPr="00313776" w:rsidRDefault="00123E49" w:rsidP="00646742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color w:val="0070C0"/>
                                <w:lang w:val="ru-RU"/>
                              </w:rPr>
                            </w:pPr>
                            <w:r w:rsidRPr="00313776">
                              <w:rPr>
                                <w:b/>
                                <w:color w:val="0070C0"/>
                                <w:lang w:val="ru-RU"/>
                              </w:rPr>
                              <w:t>2-ой уровень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CE3AFB5" id="_x0000_s1073" type="#_x0000_t202" style="position:absolute;margin-left:383.45pt;margin-top:16.15pt;width:91pt;height:18.7pt;z-index:25165836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" filled="f" stroked="f">
                <v:textbox style="mso-fit-shape-to-text:t">
                  <w:txbxContent>
                    <w:p w14:paraId="3C89AC79" w14:textId="77777777" w:rsidR="00123E49" w:rsidRPr="00313776" w:rsidRDefault="00123E49" w:rsidP="00646742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color w:val="0070C0"/>
                          <w:lang w:val="ru-RU"/>
                        </w:rPr>
                      </w:pPr>
                      <w:r w:rsidRPr="00313776">
                        <w:rPr>
                          <w:b/>
                          <w:color w:val="0070C0"/>
                          <w:lang w:val="ru-RU"/>
                        </w:rPr>
                        <w:t>2-ой уровень</w:t>
                      </w:r>
                    </w:p>
                  </w:txbxContent>
                </v:textbox>
              </v:shape>
            </w:pict>
          </mc:Fallback>
        </mc:AlternateContent>
      </w:r>
      <w:r w:rsidRPr="005C73BD">
        <w:rPr>
          <w:noProof/>
          <w:lang w:eastAsia="ru-RU"/>
        </w:rPr>
        <w:drawing>
          <wp:anchor distT="0" distB="0" distL="114300" distR="114300" simplePos="0" relativeHeight="251658358" behindDoc="0" locked="0" layoutInCell="1" allowOverlap="1" wp14:anchorId="2963D346" wp14:editId="75ACF0E4">
            <wp:simplePos x="0" y="0"/>
            <wp:positionH relativeFrom="column">
              <wp:posOffset>3865880</wp:posOffset>
            </wp:positionH>
            <wp:positionV relativeFrom="paragraph">
              <wp:posOffset>426720</wp:posOffset>
            </wp:positionV>
            <wp:extent cx="460375" cy="511810"/>
            <wp:effectExtent l="0" t="0" r="0" b="2540"/>
            <wp:wrapNone/>
            <wp:docPr id="139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59" behindDoc="0" locked="0" layoutInCell="1" allowOverlap="1" wp14:anchorId="06A255D4" wp14:editId="1CC34C9B">
                <wp:simplePos x="0" y="0"/>
                <wp:positionH relativeFrom="column">
                  <wp:posOffset>3604895</wp:posOffset>
                </wp:positionH>
                <wp:positionV relativeFrom="paragraph">
                  <wp:posOffset>955040</wp:posOffset>
                </wp:positionV>
                <wp:extent cx="994410" cy="354330"/>
                <wp:effectExtent l="0" t="0" r="0" b="0"/>
                <wp:wrapNone/>
                <wp:docPr id="127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410" cy="354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71CB63" w14:textId="77777777" w:rsidR="00123E49" w:rsidRPr="001F3E9B" w:rsidRDefault="00123E49" w:rsidP="00646742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УК</w:t>
                            </w: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 xml:space="preserve"> – «</w:t>
                            </w:r>
                            <w:r>
                              <w:rPr>
                                <w:color w:val="auto"/>
                                <w:sz w:val="16"/>
                                <w:szCs w:val="16"/>
                              </w:rPr>
                              <w:t xml:space="preserve">Trust </w:t>
                            </w: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</w:rPr>
                              <w:t>One</w:t>
                            </w: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»</w:t>
                            </w: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A255D4" id="_x0000_s1074" type="#_x0000_t202" style="position:absolute;margin-left:283.85pt;margin-top:75.2pt;width:78.3pt;height:27.9pt;z-index:251658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" filled="f" stroked="f">
                <v:textbox>
                  <w:txbxContent>
                    <w:p w14:paraId="1071CB63" w14:textId="77777777" w:rsidR="00123E49" w:rsidRPr="001F3E9B" w:rsidRDefault="00123E49" w:rsidP="00646742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УК</w:t>
                      </w:r>
                      <w:r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 xml:space="preserve"> – «</w:t>
                      </w:r>
                      <w:r>
                        <w:rPr>
                          <w:color w:val="auto"/>
                          <w:sz w:val="16"/>
                          <w:szCs w:val="16"/>
                        </w:rPr>
                        <w:t xml:space="preserve">Trust </w:t>
                      </w:r>
                      <w:r w:rsidRPr="001F3E9B">
                        <w:rPr>
                          <w:color w:val="auto"/>
                          <w:sz w:val="16"/>
                          <w:szCs w:val="16"/>
                        </w:rPr>
                        <w:t>One</w:t>
                      </w:r>
                      <w:r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»</w:t>
                      </w:r>
                      <w:r w:rsidRPr="001F3E9B">
                        <w:rPr>
                          <w:color w:val="auto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56" behindDoc="0" locked="0" layoutInCell="1" allowOverlap="1" wp14:anchorId="0B5E9EB1" wp14:editId="47FAB19C">
                <wp:simplePos x="0" y="0"/>
                <wp:positionH relativeFrom="column">
                  <wp:posOffset>4984750</wp:posOffset>
                </wp:positionH>
                <wp:positionV relativeFrom="paragraph">
                  <wp:posOffset>889635</wp:posOffset>
                </wp:positionV>
                <wp:extent cx="994410" cy="246380"/>
                <wp:effectExtent l="0" t="0" r="0" b="0"/>
                <wp:wrapNone/>
                <wp:docPr id="128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410" cy="2463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F3F0FF" w14:textId="77777777" w:rsidR="00123E49" w:rsidRPr="00FF0CD3" w:rsidRDefault="00123E49" w:rsidP="00646742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FF0CD3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Organisation1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5E9EB1" id="_x0000_s1075" type="#_x0000_t202" style="position:absolute;margin-left:392.5pt;margin-top:70.05pt;width:78.3pt;height:19.4pt;z-index:2516583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" filled="f" stroked="f">
                <v:textbox style="mso-fit-shape-to-text:t">
                  <w:txbxContent>
                    <w:p w14:paraId="6AF3F0FF" w14:textId="77777777" w:rsidR="00123E49" w:rsidRPr="00FF0CD3" w:rsidRDefault="00123E49" w:rsidP="00646742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FF0CD3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Organisation1</w:t>
                      </w:r>
                    </w:p>
                  </w:txbxContent>
                </v:textbox>
              </v:shape>
            </w:pict>
          </mc:Fallback>
        </mc:AlternateContent>
      </w:r>
    </w:p>
    <w:p w14:paraId="4DA4B614" w14:textId="77777777" w:rsidR="00646742" w:rsidRPr="005C73BD" w:rsidRDefault="00646742" w:rsidP="00646742">
      <w:r w:rsidRPr="005C73BD">
        <w:rPr>
          <w:noProof/>
          <w:color w:val="0070C0"/>
          <w:lang w:eastAsia="ru-RU"/>
        </w:rPr>
        <w:drawing>
          <wp:anchor distT="0" distB="0" distL="114300" distR="114300" simplePos="0" relativeHeight="251658352" behindDoc="0" locked="0" layoutInCell="1" allowOverlap="1" wp14:anchorId="777C882F" wp14:editId="7F815D18">
            <wp:simplePos x="0" y="0"/>
            <wp:positionH relativeFrom="column">
              <wp:posOffset>5214620</wp:posOffset>
            </wp:positionH>
            <wp:positionV relativeFrom="paragraph">
              <wp:posOffset>147159</wp:posOffset>
            </wp:positionV>
            <wp:extent cx="460375" cy="511810"/>
            <wp:effectExtent l="0" t="0" r="0" b="2540"/>
            <wp:wrapNone/>
            <wp:docPr id="140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2E9F4DB" w14:textId="77777777" w:rsidR="00646742" w:rsidRPr="005C73BD" w:rsidRDefault="00646742" w:rsidP="00646742"/>
    <w:p w14:paraId="24635C5D" w14:textId="77777777" w:rsidR="00646742" w:rsidRPr="005C73BD" w:rsidRDefault="00646742" w:rsidP="00646742">
      <w:r w:rsidRPr="005C73BD">
        <w:rPr>
          <w:noProof/>
          <w:color w:val="0070C0"/>
          <w:lang w:eastAsia="ru-RU"/>
        </w:rPr>
        <w:drawing>
          <wp:anchor distT="0" distB="0" distL="114300" distR="114300" simplePos="0" relativeHeight="251658353" behindDoc="0" locked="0" layoutInCell="1" allowOverlap="1" wp14:anchorId="20DD62D3" wp14:editId="6824EAED">
            <wp:simplePos x="0" y="0"/>
            <wp:positionH relativeFrom="column">
              <wp:posOffset>5214620</wp:posOffset>
            </wp:positionH>
            <wp:positionV relativeFrom="paragraph">
              <wp:posOffset>279239</wp:posOffset>
            </wp:positionV>
            <wp:extent cx="460375" cy="511810"/>
            <wp:effectExtent l="0" t="0" r="0" b="2540"/>
            <wp:wrapNone/>
            <wp:docPr id="141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2DB175B" w14:textId="77777777" w:rsidR="00646742" w:rsidRPr="005C73BD" w:rsidRDefault="00646742" w:rsidP="00646742"/>
    <w:p w14:paraId="7A1BC10B" w14:textId="77777777" w:rsidR="00646742" w:rsidRPr="005C73BD" w:rsidRDefault="00646742" w:rsidP="00646742"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57" behindDoc="0" locked="0" layoutInCell="1" allowOverlap="1" wp14:anchorId="6B5581BA" wp14:editId="4A5EB188">
                <wp:simplePos x="0" y="0"/>
                <wp:positionH relativeFrom="column">
                  <wp:posOffset>4956810</wp:posOffset>
                </wp:positionH>
                <wp:positionV relativeFrom="paragraph">
                  <wp:posOffset>201769</wp:posOffset>
                </wp:positionV>
                <wp:extent cx="1062355" cy="401320"/>
                <wp:effectExtent l="0" t="0" r="0" b="0"/>
                <wp:wrapNone/>
                <wp:docPr id="129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355" cy="401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7BFA0A6" w14:textId="77777777" w:rsidR="00123E49" w:rsidRPr="00FF0CD3" w:rsidRDefault="00123E49" w:rsidP="00646742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FF0CD3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Person</w:t>
                            </w:r>
                          </w:p>
                          <w:p w14:paraId="4D82C5FD" w14:textId="77777777" w:rsidR="00123E49" w:rsidRPr="00FF0CD3" w:rsidRDefault="00123E49" w:rsidP="00646742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FF0CD3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 xml:space="preserve"> Beneficiary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581BA" id="_x0000_s1076" type="#_x0000_t202" style="position:absolute;margin-left:390.3pt;margin-top:15.9pt;width:83.65pt;height:31.6pt;z-index:2516583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" filled="f" stroked="f">
                <v:textbox style="mso-fit-shape-to-text:t">
                  <w:txbxContent>
                    <w:p w14:paraId="37BFA0A6" w14:textId="77777777" w:rsidR="00123E49" w:rsidRPr="00FF0CD3" w:rsidRDefault="00123E49" w:rsidP="00646742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FF0CD3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Person</w:t>
                      </w:r>
                    </w:p>
                    <w:p w14:paraId="4D82C5FD" w14:textId="77777777" w:rsidR="00123E49" w:rsidRPr="00FF0CD3" w:rsidRDefault="00123E49" w:rsidP="00646742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FF0CD3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 xml:space="preserve"> Beneficiary</w:t>
                      </w:r>
                    </w:p>
                  </w:txbxContent>
                </v:textbox>
              </v:shape>
            </w:pict>
          </mc:Fallback>
        </mc:AlternateContent>
      </w:r>
    </w:p>
    <w:p w14:paraId="15C9ABAC" w14:textId="77777777" w:rsidR="00646742" w:rsidRPr="005C73BD" w:rsidRDefault="00646742" w:rsidP="00646742">
      <w:pPr>
        <w:rPr>
          <w:i/>
          <w:sz w:val="16"/>
          <w:szCs w:val="16"/>
        </w:rPr>
      </w:pP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67" behindDoc="0" locked="0" layoutInCell="1" allowOverlap="1" wp14:anchorId="2DCD9D14" wp14:editId="440FC69B">
                <wp:simplePos x="0" y="0"/>
                <wp:positionH relativeFrom="column">
                  <wp:posOffset>131720</wp:posOffset>
                </wp:positionH>
                <wp:positionV relativeFrom="paragraph">
                  <wp:posOffset>85090</wp:posOffset>
                </wp:positionV>
                <wp:extent cx="681990" cy="0"/>
                <wp:effectExtent l="0" t="76200" r="22860" b="114300"/>
                <wp:wrapNone/>
                <wp:docPr id="130" name="Прямая со стрелкой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81538A" id="Прямая со стрелкой 130" o:spid="_x0000_s1026" type="#_x0000_t32" style="position:absolute;margin-left:10.35pt;margin-top:6.7pt;width:53.7pt;height:0;z-index:25165836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" strokecolor="#548235" strokeweight="1pt">
                <v:stroke endarrow="open" joinstyle="miter"/>
              </v:shape>
            </w:pict>
          </mc:Fallback>
        </mc:AlternateContent>
      </w:r>
      <w:r w:rsidRPr="005C73BD">
        <w:rPr>
          <w:i/>
          <w:sz w:val="16"/>
          <w:szCs w:val="16"/>
        </w:rPr>
        <w:tab/>
      </w:r>
      <w:r w:rsidRPr="005C73BD">
        <w:rPr>
          <w:i/>
          <w:sz w:val="16"/>
          <w:szCs w:val="16"/>
        </w:rPr>
        <w:tab/>
        <w:t>Требование (запрос на предоставление списка,</w:t>
      </w:r>
    </w:p>
    <w:p w14:paraId="74CBB5E1" w14:textId="77777777" w:rsidR="00646742" w:rsidRPr="005C73BD" w:rsidRDefault="00646742" w:rsidP="00646742">
      <w:pPr>
        <w:ind w:left="708" w:firstLine="708"/>
        <w:rPr>
          <w:i/>
          <w:sz w:val="16"/>
          <w:szCs w:val="16"/>
        </w:rPr>
      </w:pPr>
      <w:r w:rsidRPr="005C73BD">
        <w:rPr>
          <w:i/>
          <w:sz w:val="16"/>
          <w:szCs w:val="16"/>
        </w:rPr>
        <w:t>запрос на отмену сбора списка)</w:t>
      </w:r>
    </w:p>
    <w:p w14:paraId="460D751F" w14:textId="77777777" w:rsidR="00646742" w:rsidRPr="005C73BD" w:rsidRDefault="00646742" w:rsidP="00646742">
      <w:pPr>
        <w:rPr>
          <w:i/>
          <w:sz w:val="16"/>
          <w:szCs w:val="16"/>
        </w:rPr>
      </w:pPr>
      <w:r w:rsidRPr="005C73BD">
        <w:rPr>
          <w:i/>
          <w:noProof/>
          <w:color w:val="833C0B" w:themeColor="accent2" w:themeShade="80"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8370" behindDoc="0" locked="0" layoutInCell="1" allowOverlap="1" wp14:anchorId="2C4306F2" wp14:editId="226E3534">
                <wp:simplePos x="0" y="0"/>
                <wp:positionH relativeFrom="column">
                  <wp:posOffset>91649</wp:posOffset>
                </wp:positionH>
                <wp:positionV relativeFrom="paragraph">
                  <wp:posOffset>90170</wp:posOffset>
                </wp:positionV>
                <wp:extent cx="599440" cy="0"/>
                <wp:effectExtent l="38100" t="76200" r="0" b="114300"/>
                <wp:wrapNone/>
                <wp:docPr id="131" name="Прямая со стрелко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5A5D8" id="Прямая со стрелкой 131" o:spid="_x0000_s1026" type="#_x0000_t32" style="position:absolute;margin-left:7.2pt;margin-top:7.1pt;width:47.2pt;height:0;flip:x;z-index:25165837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" strokecolor="#843c0c" strokeweight="1pt">
                <v:stroke endarrow="open" joinstyle="miter"/>
              </v:shape>
            </w:pict>
          </mc:Fallback>
        </mc:AlternateContent>
      </w:r>
      <w:r w:rsidRPr="005C73BD">
        <w:rPr>
          <w:i/>
          <w:sz w:val="16"/>
          <w:szCs w:val="16"/>
        </w:rPr>
        <w:tab/>
      </w:r>
      <w:r w:rsidRPr="005C73BD">
        <w:rPr>
          <w:i/>
          <w:sz w:val="16"/>
          <w:szCs w:val="16"/>
        </w:rPr>
        <w:tab/>
        <w:t>Список</w:t>
      </w:r>
    </w:p>
    <w:p w14:paraId="0D52EDD2" w14:textId="77777777" w:rsidR="00646742" w:rsidRPr="005C73BD" w:rsidRDefault="00646742" w:rsidP="00646742">
      <w:pPr>
        <w:rPr>
          <w:i/>
          <w:sz w:val="16"/>
          <w:szCs w:val="16"/>
        </w:rPr>
      </w:pPr>
      <w:r w:rsidRPr="005C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379" behindDoc="0" locked="0" layoutInCell="1" allowOverlap="1" wp14:anchorId="78FBC3B6" wp14:editId="6D900351">
                <wp:simplePos x="0" y="0"/>
                <wp:positionH relativeFrom="column">
                  <wp:posOffset>93980</wp:posOffset>
                </wp:positionH>
                <wp:positionV relativeFrom="paragraph">
                  <wp:posOffset>71281</wp:posOffset>
                </wp:positionV>
                <wp:extent cx="599440" cy="0"/>
                <wp:effectExtent l="38100" t="76200" r="0" b="114300"/>
                <wp:wrapNone/>
                <wp:docPr id="132" name="Прямая со стрелкой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0E458" id="Прямая со стрелкой 132" o:spid="_x0000_s1026" type="#_x0000_t32" style="position:absolute;margin-left:7.4pt;margin-top:5.6pt;width:47.2pt;height:0;flip:x;z-index:25165837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" strokecolor="#f4b083 [1941]" strokeweight="1pt">
                <v:stroke endarrow="open" joinstyle="miter"/>
              </v:shape>
            </w:pict>
          </mc:Fallback>
        </mc:AlternateContent>
      </w:r>
      <w:r w:rsidRPr="005C73BD">
        <w:rPr>
          <w:i/>
          <w:color w:val="0070C0"/>
          <w:sz w:val="16"/>
          <w:szCs w:val="16"/>
        </w:rPr>
        <w:tab/>
      </w:r>
      <w:r w:rsidRPr="005C73BD">
        <w:rPr>
          <w:i/>
          <w:color w:val="0070C0"/>
          <w:sz w:val="16"/>
          <w:szCs w:val="16"/>
        </w:rPr>
        <w:tab/>
      </w:r>
      <w:r w:rsidRPr="005C73BD">
        <w:rPr>
          <w:i/>
          <w:sz w:val="16"/>
          <w:szCs w:val="16"/>
        </w:rPr>
        <w:t>Изменения к Списку</w:t>
      </w:r>
    </w:p>
    <w:p w14:paraId="417A56AC" w14:textId="77777777" w:rsidR="00646742" w:rsidRPr="005C73BD" w:rsidRDefault="00646742" w:rsidP="00646742">
      <w:pPr>
        <w:rPr>
          <w:i/>
          <w:color w:val="FF0000"/>
          <w:sz w:val="16"/>
          <w:szCs w:val="16"/>
        </w:rPr>
      </w:pPr>
      <w:r w:rsidRPr="005C73BD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58371" behindDoc="0" locked="0" layoutInCell="1" allowOverlap="1" wp14:anchorId="48DC3156" wp14:editId="425D9446">
                <wp:simplePos x="0" y="0"/>
                <wp:positionH relativeFrom="column">
                  <wp:posOffset>292735</wp:posOffset>
                </wp:positionH>
                <wp:positionV relativeFrom="paragraph">
                  <wp:posOffset>173990</wp:posOffset>
                </wp:positionV>
                <wp:extent cx="443230" cy="184150"/>
                <wp:effectExtent l="0" t="0" r="13970" b="25400"/>
                <wp:wrapNone/>
                <wp:docPr id="133" name="Прямоугольник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230" cy="184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1B075E" id="Прямоугольник 133" o:spid="_x0000_s1026" style="position:absolute;margin-left:23.05pt;margin-top:13.7pt;width:34.9pt;height:14.5pt;z-index:2516583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" fillcolor="white [3201]" strokecolor="#823b0b [1605]" strokeweight="1pt"/>
            </w:pict>
          </mc:Fallback>
        </mc:AlternateContent>
      </w:r>
      <w:r w:rsidRPr="005C73BD">
        <w:rPr>
          <w:i/>
          <w:color w:val="FF0000"/>
          <w:sz w:val="16"/>
          <w:szCs w:val="16"/>
        </w:rPr>
        <w:t>*В данных бизнес – кейсах не рассматриваются примеры технических статусов приема/отказа, а также статуса о направлении референса КД</w:t>
      </w:r>
    </w:p>
    <w:p w14:paraId="0D5BE5F8" w14:textId="77777777" w:rsidR="00646742" w:rsidRPr="005C73BD" w:rsidRDefault="00646742" w:rsidP="00646742">
      <w:pPr>
        <w:rPr>
          <w:i/>
          <w:sz w:val="16"/>
          <w:szCs w:val="16"/>
        </w:rPr>
      </w:pPr>
      <w:r w:rsidRPr="005C73BD">
        <w:rPr>
          <w:color w:val="0070C0"/>
        </w:rPr>
        <w:tab/>
      </w:r>
      <w:r w:rsidRPr="005C73BD">
        <w:rPr>
          <w:color w:val="0070C0"/>
        </w:rPr>
        <w:tab/>
      </w:r>
      <w:r w:rsidRPr="005C73BD">
        <w:rPr>
          <w:i/>
          <w:sz w:val="16"/>
          <w:szCs w:val="16"/>
        </w:rPr>
        <w:t>Лица, включенные в список: лица, осуществляющие права по ценным бумагам (1-ый уровень) и лица, в интересах которых осуществляются права по ценным бумагам (2-ой уровень)</w:t>
      </w:r>
    </w:p>
    <w:p w14:paraId="5EBE0518" w14:textId="77777777" w:rsidR="00646742" w:rsidRPr="005C73BD" w:rsidRDefault="00646742" w:rsidP="00646742">
      <w:pPr>
        <w:rPr>
          <w:noProof/>
          <w:lang w:eastAsia="ru-RU"/>
        </w:rPr>
      </w:pPr>
      <w:r w:rsidRPr="005C73BD">
        <w:rPr>
          <w:noProof/>
          <w:lang w:eastAsia="ru-RU"/>
        </w:rPr>
        <w:t>Описанные в настоящем документе бизнес-кейсы приведены с целью показать возможную структуру сообщений</w:t>
      </w:r>
    </w:p>
    <w:p w14:paraId="3AD6644D" w14:textId="369B4421" w:rsidR="00646742" w:rsidRPr="005C73BD" w:rsidRDefault="00646742" w:rsidP="00646742">
      <w:pPr>
        <w:pStyle w:val="a3"/>
        <w:numPr>
          <w:ilvl w:val="0"/>
          <w:numId w:val="26"/>
        </w:numPr>
        <w:rPr>
          <w:noProof/>
          <w:lang w:eastAsia="ru-RU"/>
        </w:rPr>
      </w:pPr>
      <w:r w:rsidRPr="005C73BD">
        <w:rPr>
          <w:noProof/>
          <w:lang w:eastAsia="ru-RU"/>
        </w:rPr>
        <w:t>Запрос на сбор списка в формате XML</w:t>
      </w:r>
      <w:r w:rsidR="002C5C27" w:rsidRPr="005C73BD">
        <w:rPr>
          <w:noProof/>
          <w:lang w:eastAsia="ru-RU"/>
        </w:rPr>
        <w:t xml:space="preserve"> (который будет отменен)</w:t>
      </w:r>
    </w:p>
    <w:p w14:paraId="4DD2BE1B" w14:textId="77777777" w:rsidR="00646742" w:rsidRPr="005C73BD" w:rsidRDefault="00646742" w:rsidP="00646742">
      <w:pPr>
        <w:pStyle w:val="a3"/>
        <w:numPr>
          <w:ilvl w:val="0"/>
          <w:numId w:val="26"/>
        </w:numPr>
        <w:rPr>
          <w:noProof/>
          <w:lang w:eastAsia="ru-RU"/>
        </w:rPr>
      </w:pPr>
      <w:r w:rsidRPr="005C73BD">
        <w:rPr>
          <w:noProof/>
          <w:lang w:eastAsia="ru-RU"/>
        </w:rPr>
        <w:t xml:space="preserve">Запрос на отмену сбора списка владельцев </w:t>
      </w:r>
    </w:p>
    <w:p w14:paraId="65462E00" w14:textId="7AA3EE5B" w:rsidR="00646742" w:rsidRPr="005C73BD" w:rsidRDefault="00646742" w:rsidP="00646742">
      <w:pPr>
        <w:pStyle w:val="2"/>
      </w:pPr>
      <w:bookmarkStart w:id="60" w:name="_Toc31291007"/>
      <w:bookmarkStart w:id="61" w:name="_Toc32939081"/>
      <w:bookmarkStart w:id="62" w:name="Case1"/>
      <w:r w:rsidRPr="005C73BD">
        <w:t>Запрос</w:t>
      </w:r>
      <w:r w:rsidR="00B6453E" w:rsidRPr="005C73BD">
        <w:t>,</w:t>
      </w:r>
      <w:r w:rsidRPr="005C73BD">
        <w:t xml:space="preserve"> который будет о</w:t>
      </w:r>
      <w:r w:rsidR="003C3042" w:rsidRPr="005C73BD">
        <w:t>т</w:t>
      </w:r>
      <w:r w:rsidRPr="005C73BD">
        <w:t>менен.</w:t>
      </w:r>
      <w:bookmarkEnd w:id="60"/>
      <w:bookmarkEnd w:id="61"/>
    </w:p>
    <w:bookmarkEnd w:id="62"/>
    <w:p w14:paraId="05376482" w14:textId="77777777" w:rsidR="00646742" w:rsidRPr="005C73BD" w:rsidRDefault="00646742" w:rsidP="00646742">
      <w:pPr>
        <w:pStyle w:val="a3"/>
        <w:ind w:left="0"/>
        <w:rPr>
          <w:noProof/>
          <w:lang w:eastAsia="ru-RU"/>
        </w:rPr>
      </w:pPr>
      <w:r w:rsidRPr="005C73BD">
        <w:rPr>
          <w:b/>
          <w:i/>
        </w:rPr>
        <w:t>Пример xml -</w:t>
      </w:r>
      <w:r w:rsidRPr="005C73BD">
        <w:rPr>
          <w:lang w:eastAsia="ru-RU"/>
        </w:rPr>
        <w:t xml:space="preserve"> </w:t>
      </w:r>
      <w:hyperlink r:id="rId27" w:history="1">
        <w:r w:rsidRPr="005C73BD">
          <w:rPr>
            <w:rStyle w:val="af6"/>
            <w:lang w:eastAsia="ru-RU"/>
          </w:rPr>
          <w:t>ОтменяемыйЗапрос.xml</w:t>
        </w:r>
      </w:hyperlink>
    </w:p>
    <w:p w14:paraId="0017BA83" w14:textId="77777777" w:rsidR="00646742" w:rsidRPr="005C73BD" w:rsidRDefault="00646742" w:rsidP="00646742">
      <w:r w:rsidRPr="005C73BD">
        <w:t>Регистратор АО «РеестроДержатель» по требованию Эмитента ПАО «РосФосНитро» направляет 01.08.2017 в НКО АО НРД запрос на предоставление списков владельцев ценных бумаг (у эмитента 2 выпуска ценных бумаг: акции обыкновенные и акции привилегированные).</w:t>
      </w:r>
    </w:p>
    <w:p w14:paraId="295AD4B6" w14:textId="77777777" w:rsidR="00646742" w:rsidRPr="005C73BD" w:rsidRDefault="00646742" w:rsidP="006467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Times New Roman"/>
          <w:i/>
          <w:noProof/>
          <w:u w:val="single"/>
          <w:lang w:eastAsia="ru-RU"/>
        </w:rPr>
      </w:pPr>
      <w:r w:rsidRPr="005C73BD">
        <w:rPr>
          <w:rFonts w:ascii="Calibri" w:eastAsia="Calibri" w:hAnsi="Calibri" w:cs="Times New Roman"/>
          <w:i/>
          <w:noProof/>
          <w:u w:val="single"/>
          <w:lang w:eastAsia="ru-RU"/>
        </w:rPr>
        <w:t>Сведения  об Эмитенте:</w:t>
      </w:r>
    </w:p>
    <w:p w14:paraId="1C9F0889" w14:textId="77777777" w:rsidR="00646742" w:rsidRPr="005C73BD" w:rsidRDefault="00646742" w:rsidP="00646742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5C73BD">
        <w:rPr>
          <w:rFonts w:ascii="Calibri" w:eastAsia="Calibri" w:hAnsi="Calibri" w:cs="Times New Roman"/>
          <w:i/>
          <w:noProof/>
          <w:lang w:eastAsia="ru-RU"/>
        </w:rPr>
        <w:t>•</w:t>
      </w:r>
      <w:r w:rsidRPr="005C73BD">
        <w:rPr>
          <w:rFonts w:ascii="Calibri" w:eastAsia="Calibri" w:hAnsi="Calibri" w:cs="Times New Roman"/>
          <w:i/>
          <w:noProof/>
          <w:lang w:eastAsia="ru-RU"/>
        </w:rPr>
        <w:tab/>
        <w:t>Наименование - ПАО "РосФосНитро"</w:t>
      </w:r>
    </w:p>
    <w:p w14:paraId="1C173CA6" w14:textId="69951352" w:rsidR="00646742" w:rsidRPr="005C73BD" w:rsidRDefault="00646742" w:rsidP="00646742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5C73BD">
        <w:rPr>
          <w:rFonts w:ascii="Calibri" w:eastAsia="Calibri" w:hAnsi="Calibri" w:cs="Times New Roman"/>
          <w:i/>
          <w:noProof/>
          <w:lang w:eastAsia="ru-RU"/>
        </w:rPr>
        <w:t>•</w:t>
      </w:r>
      <w:r w:rsidRPr="005C73BD">
        <w:rPr>
          <w:rFonts w:ascii="Calibri" w:eastAsia="Calibri" w:hAnsi="Calibri" w:cs="Times New Roman"/>
          <w:i/>
          <w:noProof/>
          <w:lang w:eastAsia="ru-RU"/>
        </w:rPr>
        <w:tab/>
        <w:t>ОГРН – 8833300000088</w:t>
      </w:r>
    </w:p>
    <w:p w14:paraId="171327DA" w14:textId="036CF646" w:rsidR="007F3DD9" w:rsidRPr="005C73BD" w:rsidRDefault="007F3DD9" w:rsidP="00646742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5C73BD">
        <w:rPr>
          <w:rFonts w:ascii="Calibri" w:eastAsia="Calibri" w:hAnsi="Calibri" w:cs="Times New Roman"/>
          <w:i/>
          <w:noProof/>
          <w:lang w:eastAsia="ru-RU"/>
        </w:rPr>
        <w:t>•</w:t>
      </w:r>
      <w:r w:rsidRPr="005C73BD">
        <w:rPr>
          <w:rFonts w:ascii="Calibri" w:eastAsia="Calibri" w:hAnsi="Calibri" w:cs="Times New Roman"/>
          <w:i/>
          <w:noProof/>
          <w:lang w:eastAsia="ru-RU"/>
        </w:rPr>
        <w:tab/>
        <w:t>Адрес Россия, 111111, Центральный город, Центральный проезд, дом 111</w:t>
      </w:r>
    </w:p>
    <w:p w14:paraId="427E6DB8" w14:textId="77777777" w:rsidR="00646742" w:rsidRPr="005C73BD" w:rsidRDefault="00646742" w:rsidP="00646742">
      <w:pPr>
        <w:ind w:left="720"/>
        <w:contextualSpacing/>
        <w:rPr>
          <w:rFonts w:ascii="Calibri" w:eastAsia="Calibri" w:hAnsi="Calibri" w:cs="Times New Roman"/>
          <w:i/>
          <w:noProof/>
          <w:u w:val="single"/>
          <w:lang w:eastAsia="ru-RU"/>
        </w:rPr>
      </w:pPr>
      <w:r w:rsidRPr="005C73BD">
        <w:rPr>
          <w:rFonts w:ascii="Calibri" w:eastAsia="Calibri" w:hAnsi="Calibri" w:cs="Times New Roman"/>
          <w:i/>
          <w:noProof/>
          <w:u w:val="single"/>
          <w:lang w:eastAsia="ru-RU"/>
        </w:rPr>
        <w:t>Сведения о ценных бумагах:</w:t>
      </w:r>
    </w:p>
    <w:p w14:paraId="0743F547" w14:textId="77777777" w:rsidR="00646742" w:rsidRPr="005C73BD" w:rsidRDefault="00646742" w:rsidP="00646742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5C73BD">
        <w:rPr>
          <w:rFonts w:ascii="Calibri" w:eastAsia="Calibri" w:hAnsi="Calibri" w:cs="Times New Roman"/>
          <w:i/>
          <w:noProof/>
          <w:lang w:eastAsia="ru-RU"/>
        </w:rPr>
        <w:t>Акции обыкновенные</w:t>
      </w:r>
    </w:p>
    <w:p w14:paraId="55255891" w14:textId="4C8B60C8" w:rsidR="00646742" w:rsidRPr="005C73BD" w:rsidRDefault="00646742" w:rsidP="00646742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5C73BD">
        <w:rPr>
          <w:rFonts w:ascii="Calibri" w:eastAsia="Calibri" w:hAnsi="Calibri" w:cs="Times New Roman"/>
          <w:i/>
          <w:noProof/>
          <w:lang w:eastAsia="ru-RU"/>
        </w:rPr>
        <w:t>•</w:t>
      </w:r>
      <w:r w:rsidRPr="005C73BD">
        <w:rPr>
          <w:rFonts w:ascii="Calibri" w:eastAsia="Calibri" w:hAnsi="Calibri" w:cs="Times New Roman"/>
          <w:i/>
          <w:noProof/>
          <w:lang w:eastAsia="ru-RU"/>
        </w:rPr>
        <w:tab/>
      </w:r>
      <w:r w:rsidR="006A39C8" w:rsidRPr="005C73BD">
        <w:rPr>
          <w:rFonts w:ascii="Calibri" w:eastAsia="Calibri" w:hAnsi="Calibri" w:cs="Times New Roman"/>
          <w:i/>
          <w:noProof/>
          <w:lang w:eastAsia="ru-RU"/>
        </w:rPr>
        <w:t>Регистрационный номер цб</w:t>
      </w:r>
      <w:r w:rsidRPr="005C73BD">
        <w:rPr>
          <w:rFonts w:ascii="Calibri" w:eastAsia="Calibri" w:hAnsi="Calibri" w:cs="Times New Roman"/>
          <w:i/>
          <w:noProof/>
          <w:lang w:eastAsia="ru-RU"/>
        </w:rPr>
        <w:t xml:space="preserve"> - 1-05-12345-H</w:t>
      </w:r>
    </w:p>
    <w:p w14:paraId="14C3A039" w14:textId="0636A732" w:rsidR="00646742" w:rsidRPr="005C73BD" w:rsidRDefault="00646742" w:rsidP="00646742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5C73BD">
        <w:rPr>
          <w:rFonts w:ascii="Calibri" w:eastAsia="Calibri" w:hAnsi="Calibri" w:cs="Times New Roman"/>
          <w:i/>
          <w:noProof/>
          <w:lang w:eastAsia="ru-RU"/>
        </w:rPr>
        <w:t>•</w:t>
      </w:r>
      <w:r w:rsidRPr="005C73BD">
        <w:rPr>
          <w:rFonts w:ascii="Calibri" w:eastAsia="Calibri" w:hAnsi="Calibri" w:cs="Times New Roman"/>
          <w:i/>
          <w:noProof/>
          <w:lang w:eastAsia="ru-RU"/>
        </w:rPr>
        <w:tab/>
        <w:t xml:space="preserve">Код </w:t>
      </w:r>
      <w:r w:rsidR="006D3A99" w:rsidRPr="005C73BD">
        <w:rPr>
          <w:rFonts w:ascii="Calibri" w:eastAsia="Calibri" w:hAnsi="Calibri" w:cs="Times New Roman"/>
          <w:i/>
          <w:noProof/>
          <w:lang w:eastAsia="ru-RU"/>
        </w:rPr>
        <w:t>цб</w:t>
      </w:r>
      <w:r w:rsidRPr="005C73BD">
        <w:rPr>
          <w:rFonts w:ascii="Calibri" w:eastAsia="Calibri" w:hAnsi="Calibri" w:cs="Times New Roman"/>
          <w:i/>
          <w:noProof/>
          <w:lang w:eastAsia="ru-RU"/>
        </w:rPr>
        <w:t>, присвоенный НРД – НРД/RPHN/05/1</w:t>
      </w:r>
    </w:p>
    <w:p w14:paraId="2FE6739D" w14:textId="6D18F58E" w:rsidR="00646742" w:rsidRPr="005C73BD" w:rsidRDefault="00646742" w:rsidP="00646742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5C73BD">
        <w:rPr>
          <w:rFonts w:ascii="Calibri" w:eastAsia="Calibri" w:hAnsi="Calibri" w:cs="Times New Roman"/>
          <w:i/>
          <w:noProof/>
          <w:lang w:eastAsia="ru-RU"/>
        </w:rPr>
        <w:t>•</w:t>
      </w:r>
      <w:r w:rsidRPr="005C73BD">
        <w:rPr>
          <w:rFonts w:ascii="Calibri" w:eastAsia="Calibri" w:hAnsi="Calibri" w:cs="Times New Roman"/>
          <w:i/>
          <w:noProof/>
          <w:lang w:eastAsia="ru-RU"/>
        </w:rPr>
        <w:tab/>
        <w:t>ISIN - RU0001234567</w:t>
      </w:r>
    </w:p>
    <w:p w14:paraId="71913F45" w14:textId="2CBB549C" w:rsidR="00257077" w:rsidRPr="005C73BD" w:rsidRDefault="00257077" w:rsidP="00646742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5C73BD">
        <w:rPr>
          <w:rFonts w:ascii="Calibri" w:eastAsia="Calibri" w:hAnsi="Calibri" w:cs="Times New Roman"/>
          <w:i/>
          <w:noProof/>
          <w:lang w:eastAsia="ru-RU"/>
        </w:rPr>
        <w:t>•</w:t>
      </w:r>
      <w:r w:rsidRPr="005C73BD">
        <w:rPr>
          <w:rFonts w:ascii="Calibri" w:eastAsia="Calibri" w:hAnsi="Calibri" w:cs="Times New Roman"/>
          <w:i/>
          <w:noProof/>
          <w:lang w:eastAsia="ru-RU"/>
        </w:rPr>
        <w:tab/>
        <w:t>Номинал – 1 руб.</w:t>
      </w:r>
    </w:p>
    <w:p w14:paraId="36EE1DC2" w14:textId="77777777" w:rsidR="00646742" w:rsidRPr="005C73BD" w:rsidRDefault="00646742" w:rsidP="00646742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5C73BD">
        <w:rPr>
          <w:rFonts w:ascii="Calibri" w:eastAsia="Calibri" w:hAnsi="Calibri" w:cs="Times New Roman"/>
          <w:i/>
          <w:noProof/>
          <w:lang w:eastAsia="ru-RU"/>
        </w:rPr>
        <w:t>Акции привилегированные</w:t>
      </w:r>
    </w:p>
    <w:p w14:paraId="67F87F81" w14:textId="75F46F1D" w:rsidR="00646742" w:rsidRPr="005C73BD" w:rsidRDefault="00646742" w:rsidP="00646742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5C73BD">
        <w:rPr>
          <w:rFonts w:ascii="Calibri" w:eastAsia="Calibri" w:hAnsi="Calibri" w:cs="Times New Roman"/>
          <w:i/>
          <w:noProof/>
          <w:lang w:eastAsia="ru-RU"/>
        </w:rPr>
        <w:t>•</w:t>
      </w:r>
      <w:r w:rsidRPr="005C73BD">
        <w:rPr>
          <w:rFonts w:ascii="Calibri" w:eastAsia="Calibri" w:hAnsi="Calibri" w:cs="Times New Roman"/>
          <w:i/>
          <w:noProof/>
          <w:lang w:eastAsia="ru-RU"/>
        </w:rPr>
        <w:tab/>
      </w:r>
      <w:r w:rsidR="006A39C8" w:rsidRPr="005C73BD">
        <w:rPr>
          <w:rFonts w:ascii="Calibri" w:eastAsia="Calibri" w:hAnsi="Calibri" w:cs="Times New Roman"/>
          <w:i/>
          <w:noProof/>
          <w:lang w:eastAsia="ru-RU"/>
        </w:rPr>
        <w:t>Регистрационный номер цб</w:t>
      </w:r>
      <w:r w:rsidRPr="005C73BD">
        <w:rPr>
          <w:rFonts w:ascii="Calibri" w:eastAsia="Calibri" w:hAnsi="Calibri" w:cs="Times New Roman"/>
          <w:i/>
          <w:noProof/>
          <w:lang w:eastAsia="ru-RU"/>
        </w:rPr>
        <w:t xml:space="preserve"> - 2-05-12345-H</w:t>
      </w:r>
    </w:p>
    <w:p w14:paraId="43406482" w14:textId="1BD1F925" w:rsidR="00646742" w:rsidRPr="005C73BD" w:rsidRDefault="00646742" w:rsidP="00646742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5C73BD">
        <w:rPr>
          <w:rFonts w:ascii="Calibri" w:eastAsia="Calibri" w:hAnsi="Calibri" w:cs="Times New Roman"/>
          <w:i/>
          <w:noProof/>
          <w:lang w:eastAsia="ru-RU"/>
        </w:rPr>
        <w:t>•</w:t>
      </w:r>
      <w:r w:rsidRPr="005C73BD">
        <w:rPr>
          <w:rFonts w:ascii="Calibri" w:eastAsia="Calibri" w:hAnsi="Calibri" w:cs="Times New Roman"/>
          <w:i/>
          <w:noProof/>
          <w:lang w:eastAsia="ru-RU"/>
        </w:rPr>
        <w:tab/>
        <w:t xml:space="preserve">Код </w:t>
      </w:r>
      <w:r w:rsidR="006D3A99" w:rsidRPr="005C73BD">
        <w:rPr>
          <w:rFonts w:ascii="Calibri" w:eastAsia="Calibri" w:hAnsi="Calibri" w:cs="Times New Roman"/>
          <w:i/>
          <w:noProof/>
          <w:lang w:eastAsia="ru-RU"/>
        </w:rPr>
        <w:t>цб</w:t>
      </w:r>
      <w:r w:rsidRPr="005C73BD">
        <w:rPr>
          <w:rFonts w:ascii="Calibri" w:eastAsia="Calibri" w:hAnsi="Calibri" w:cs="Times New Roman"/>
          <w:i/>
          <w:noProof/>
          <w:lang w:eastAsia="ru-RU"/>
        </w:rPr>
        <w:t>, присвоенный НРД – НРД/RPHN/05/2</w:t>
      </w:r>
    </w:p>
    <w:p w14:paraId="185CB79B" w14:textId="1A85D4AC" w:rsidR="00646742" w:rsidRPr="005C73BD" w:rsidRDefault="00646742" w:rsidP="00646742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5C73BD">
        <w:rPr>
          <w:rFonts w:ascii="Calibri" w:eastAsia="Calibri" w:hAnsi="Calibri" w:cs="Times New Roman"/>
          <w:i/>
          <w:noProof/>
          <w:lang w:eastAsia="ru-RU"/>
        </w:rPr>
        <w:t>•</w:t>
      </w:r>
      <w:r w:rsidRPr="005C73BD">
        <w:rPr>
          <w:rFonts w:ascii="Calibri" w:eastAsia="Calibri" w:hAnsi="Calibri" w:cs="Times New Roman"/>
          <w:i/>
          <w:noProof/>
          <w:lang w:eastAsia="ru-RU"/>
        </w:rPr>
        <w:tab/>
        <w:t>ISIN - RU0001234568</w:t>
      </w:r>
    </w:p>
    <w:p w14:paraId="1B3C92CB" w14:textId="02B21214" w:rsidR="00257077" w:rsidRPr="005C73BD" w:rsidRDefault="00257077" w:rsidP="00646742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5C73BD">
        <w:rPr>
          <w:rFonts w:ascii="Calibri" w:eastAsia="Calibri" w:hAnsi="Calibri" w:cs="Times New Roman"/>
          <w:i/>
          <w:noProof/>
          <w:lang w:eastAsia="ru-RU"/>
        </w:rPr>
        <w:t>•</w:t>
      </w:r>
      <w:r w:rsidRPr="005C73BD">
        <w:rPr>
          <w:rFonts w:ascii="Calibri" w:eastAsia="Calibri" w:hAnsi="Calibri" w:cs="Times New Roman"/>
          <w:i/>
          <w:noProof/>
          <w:lang w:eastAsia="ru-RU"/>
        </w:rPr>
        <w:tab/>
        <w:t>Номинал – 2 руб.</w:t>
      </w:r>
    </w:p>
    <w:p w14:paraId="37FC69C2" w14:textId="77777777" w:rsidR="00646742" w:rsidRPr="005C73BD" w:rsidRDefault="00646742" w:rsidP="00646742">
      <w:pPr>
        <w:ind w:left="720"/>
        <w:contextualSpacing/>
        <w:rPr>
          <w:rFonts w:ascii="Calibri" w:eastAsia="Calibri" w:hAnsi="Calibri" w:cs="Times New Roman"/>
          <w:i/>
          <w:noProof/>
          <w:u w:val="single"/>
          <w:lang w:eastAsia="ru-RU"/>
        </w:rPr>
      </w:pPr>
      <w:r w:rsidRPr="005C73BD">
        <w:rPr>
          <w:rFonts w:ascii="Calibri" w:eastAsia="Calibri" w:hAnsi="Calibri" w:cs="Times New Roman"/>
          <w:i/>
          <w:noProof/>
          <w:u w:val="single"/>
          <w:lang w:eastAsia="ru-RU"/>
        </w:rPr>
        <w:t>Основание для составления списка:</w:t>
      </w:r>
    </w:p>
    <w:p w14:paraId="69721702" w14:textId="77777777" w:rsidR="00646742" w:rsidRPr="005C73BD" w:rsidRDefault="00646742" w:rsidP="00646742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5C73BD">
        <w:rPr>
          <w:rFonts w:ascii="Calibri" w:eastAsia="Calibri" w:hAnsi="Calibri" w:cs="Times New Roman"/>
          <w:i/>
          <w:noProof/>
          <w:lang w:eastAsia="ru-RU"/>
        </w:rPr>
        <w:t>•</w:t>
      </w:r>
      <w:r w:rsidRPr="005C73BD">
        <w:rPr>
          <w:rFonts w:ascii="Calibri" w:eastAsia="Calibri" w:hAnsi="Calibri" w:cs="Times New Roman"/>
          <w:i/>
          <w:noProof/>
          <w:lang w:eastAsia="ru-RU"/>
        </w:rPr>
        <w:tab/>
        <w:t xml:space="preserve">Основание для составления списка – в соответствии со ст. 8.6-1 39-ФЗ (код внутреннего справочника – </w:t>
      </w:r>
      <w:r w:rsidRPr="005C73BD">
        <w:rPr>
          <w:rFonts w:ascii="Calibri" w:eastAsia="Calibri" w:hAnsi="Calibri" w:cs="Times New Roman"/>
          <w:b/>
          <w:i/>
          <w:noProof/>
          <w:lang w:eastAsia="ru-RU"/>
        </w:rPr>
        <w:t>OWNS</w:t>
      </w:r>
      <w:r w:rsidRPr="005C73BD">
        <w:rPr>
          <w:rFonts w:ascii="Calibri" w:eastAsia="Calibri" w:hAnsi="Calibri" w:cs="Times New Roman"/>
          <w:i/>
          <w:noProof/>
          <w:lang w:eastAsia="ru-RU"/>
        </w:rPr>
        <w:t>).</w:t>
      </w:r>
    </w:p>
    <w:p w14:paraId="58E99845" w14:textId="77777777" w:rsidR="00646742" w:rsidRPr="005C73BD" w:rsidRDefault="00646742" w:rsidP="00646742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5C73BD">
        <w:rPr>
          <w:rFonts w:ascii="Calibri" w:eastAsia="Calibri" w:hAnsi="Calibri" w:cs="Times New Roman"/>
          <w:i/>
          <w:noProof/>
          <w:lang w:eastAsia="ru-RU"/>
        </w:rPr>
        <w:lastRenderedPageBreak/>
        <w:t>•</w:t>
      </w:r>
      <w:r w:rsidRPr="005C73BD">
        <w:rPr>
          <w:rFonts w:ascii="Calibri" w:eastAsia="Calibri" w:hAnsi="Calibri" w:cs="Times New Roman"/>
          <w:i/>
          <w:noProof/>
          <w:lang w:eastAsia="ru-RU"/>
        </w:rPr>
        <w:tab/>
        <w:t xml:space="preserve">Для исполнения эмитентом обязанностей, предусмотренных  п. 14 ст. 7 ФЗ от 07.08.2001 №115-ФЗ (код во внешнем справочнике - </w:t>
      </w:r>
      <w:r w:rsidRPr="005C73BD">
        <w:rPr>
          <w:rFonts w:ascii="Calibri" w:eastAsia="Calibri" w:hAnsi="Calibri" w:cs="Times New Roman"/>
          <w:b/>
          <w:i/>
          <w:noProof/>
          <w:lang w:eastAsia="ru-RU"/>
        </w:rPr>
        <w:t>SA01</w:t>
      </w:r>
      <w:r w:rsidRPr="005C73BD">
        <w:rPr>
          <w:rFonts w:ascii="Calibri" w:eastAsia="Calibri" w:hAnsi="Calibri" w:cs="Times New Roman"/>
          <w:i/>
          <w:noProof/>
          <w:lang w:eastAsia="ru-RU"/>
        </w:rPr>
        <w:t>)</w:t>
      </w:r>
    </w:p>
    <w:p w14:paraId="1483622A" w14:textId="77777777" w:rsidR="00646742" w:rsidRPr="005C73BD" w:rsidRDefault="00646742" w:rsidP="00646742">
      <w:pPr>
        <w:ind w:left="720"/>
        <w:contextualSpacing/>
        <w:rPr>
          <w:rFonts w:ascii="Calibri" w:eastAsia="Calibri" w:hAnsi="Calibri" w:cs="Times New Roman"/>
          <w:i/>
          <w:noProof/>
          <w:u w:val="single"/>
          <w:lang w:eastAsia="ru-RU"/>
        </w:rPr>
      </w:pPr>
      <w:r w:rsidRPr="005C73BD">
        <w:rPr>
          <w:rFonts w:ascii="Calibri" w:eastAsia="Calibri" w:hAnsi="Calibri" w:cs="Times New Roman"/>
          <w:i/>
          <w:noProof/>
          <w:u w:val="single"/>
          <w:lang w:eastAsia="ru-RU"/>
        </w:rPr>
        <w:t>Сведения о Регистраторе:</w:t>
      </w:r>
    </w:p>
    <w:p w14:paraId="0F59A999" w14:textId="77777777" w:rsidR="00646742" w:rsidRPr="005C73BD" w:rsidRDefault="00646742" w:rsidP="00646742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5C73BD">
        <w:rPr>
          <w:rFonts w:ascii="Calibri" w:eastAsia="Calibri" w:hAnsi="Calibri" w:cs="Times New Roman"/>
          <w:i/>
          <w:noProof/>
          <w:lang w:eastAsia="ru-RU"/>
        </w:rPr>
        <w:t>•</w:t>
      </w:r>
      <w:r w:rsidRPr="005C73BD">
        <w:rPr>
          <w:rFonts w:ascii="Calibri" w:eastAsia="Calibri" w:hAnsi="Calibri" w:cs="Times New Roman"/>
          <w:i/>
          <w:noProof/>
          <w:lang w:eastAsia="ru-RU"/>
        </w:rPr>
        <w:tab/>
        <w:t>Наименование - АО "РеестроДержатель"</w:t>
      </w:r>
    </w:p>
    <w:p w14:paraId="7DCBF8DE" w14:textId="77777777" w:rsidR="00646742" w:rsidRPr="005C73BD" w:rsidRDefault="00646742" w:rsidP="00646742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5C73BD">
        <w:rPr>
          <w:rFonts w:ascii="Calibri" w:eastAsia="Calibri" w:hAnsi="Calibri" w:cs="Times New Roman"/>
          <w:i/>
          <w:noProof/>
          <w:lang w:eastAsia="ru-RU"/>
        </w:rPr>
        <w:t>•</w:t>
      </w:r>
      <w:r w:rsidRPr="005C73BD">
        <w:rPr>
          <w:rFonts w:ascii="Calibri" w:eastAsia="Calibri" w:hAnsi="Calibri" w:cs="Times New Roman"/>
          <w:i/>
          <w:noProof/>
          <w:lang w:eastAsia="ru-RU"/>
        </w:rPr>
        <w:tab/>
        <w:t>ОГРН - 9944400000099</w:t>
      </w:r>
    </w:p>
    <w:p w14:paraId="151755E3" w14:textId="77777777" w:rsidR="00646742" w:rsidRPr="005C73BD" w:rsidRDefault="00646742" w:rsidP="00646742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5C73BD">
        <w:rPr>
          <w:rFonts w:ascii="Calibri" w:eastAsia="Calibri" w:hAnsi="Calibri" w:cs="Times New Roman"/>
          <w:i/>
          <w:noProof/>
          <w:lang w:eastAsia="ru-RU"/>
        </w:rPr>
        <w:t>•</w:t>
      </w:r>
      <w:r w:rsidRPr="005C73BD">
        <w:rPr>
          <w:rFonts w:ascii="Calibri" w:eastAsia="Calibri" w:hAnsi="Calibri" w:cs="Times New Roman"/>
          <w:i/>
          <w:noProof/>
          <w:lang w:eastAsia="ru-RU"/>
        </w:rPr>
        <w:tab/>
        <w:t>Код НРД - MC0222222222</w:t>
      </w:r>
    </w:p>
    <w:p w14:paraId="3B46950C" w14:textId="77777777" w:rsidR="00646742" w:rsidRPr="005C73BD" w:rsidRDefault="00646742" w:rsidP="00646742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  <w:r w:rsidRPr="005C73BD">
        <w:rPr>
          <w:rFonts w:ascii="Calibri" w:eastAsia="Calibri" w:hAnsi="Calibri" w:cs="Times New Roman"/>
          <w:i/>
          <w:noProof/>
          <w:lang w:eastAsia="ru-RU"/>
        </w:rPr>
        <w:t>•</w:t>
      </w:r>
      <w:r w:rsidRPr="005C73BD">
        <w:rPr>
          <w:rFonts w:ascii="Calibri" w:eastAsia="Calibri" w:hAnsi="Calibri" w:cs="Times New Roman"/>
          <w:i/>
          <w:noProof/>
          <w:lang w:eastAsia="ru-RU"/>
        </w:rPr>
        <w:tab/>
        <w:t>Контактные данные регистратора:</w:t>
      </w:r>
    </w:p>
    <w:p w14:paraId="1DD0ADF3" w14:textId="77777777" w:rsidR="00646742" w:rsidRPr="005C73BD" w:rsidRDefault="00646742" w:rsidP="00646742">
      <w:pPr>
        <w:numPr>
          <w:ilvl w:val="0"/>
          <w:numId w:val="16"/>
        </w:numPr>
        <w:ind w:left="1276"/>
        <w:contextualSpacing/>
        <w:jc w:val="both"/>
        <w:rPr>
          <w:i/>
        </w:rPr>
      </w:pPr>
      <w:r w:rsidRPr="005C73BD">
        <w:rPr>
          <w:i/>
        </w:rPr>
        <w:t>Контактное лицо - Представитель АО «РеестроДержатель»</w:t>
      </w:r>
    </w:p>
    <w:p w14:paraId="69AE0CC8" w14:textId="77777777" w:rsidR="00646742" w:rsidRPr="005C73BD" w:rsidRDefault="00646742" w:rsidP="00646742">
      <w:pPr>
        <w:numPr>
          <w:ilvl w:val="0"/>
          <w:numId w:val="16"/>
        </w:numPr>
        <w:ind w:left="1276"/>
        <w:contextualSpacing/>
        <w:jc w:val="both"/>
        <w:rPr>
          <w:i/>
        </w:rPr>
      </w:pPr>
      <w:r w:rsidRPr="005C73BD">
        <w:rPr>
          <w:i/>
        </w:rPr>
        <w:t>Рабочий телефон +7(999)111-22-33</w:t>
      </w:r>
    </w:p>
    <w:p w14:paraId="552D35C3" w14:textId="77777777" w:rsidR="00646742" w:rsidRPr="005C73BD" w:rsidRDefault="00646742" w:rsidP="00646742">
      <w:pPr>
        <w:numPr>
          <w:ilvl w:val="0"/>
          <w:numId w:val="16"/>
        </w:numPr>
        <w:ind w:left="1276"/>
        <w:contextualSpacing/>
        <w:jc w:val="both"/>
        <w:rPr>
          <w:i/>
        </w:rPr>
      </w:pPr>
      <w:r w:rsidRPr="005C73BD">
        <w:rPr>
          <w:i/>
        </w:rPr>
        <w:t xml:space="preserve">Электронная почта </w:t>
      </w:r>
      <w:r w:rsidRPr="005C73BD">
        <w:rPr>
          <w:i/>
          <w:lang w:val="en-US"/>
        </w:rPr>
        <w:t>reestrholder</w:t>
      </w:r>
      <w:r w:rsidRPr="005C73BD">
        <w:rPr>
          <w:i/>
        </w:rPr>
        <w:t>@</w:t>
      </w:r>
      <w:r w:rsidRPr="005C73BD">
        <w:rPr>
          <w:i/>
          <w:lang w:val="en-US"/>
        </w:rPr>
        <w:t>bizreg</w:t>
      </w:r>
      <w:r w:rsidRPr="005C73BD">
        <w:rPr>
          <w:i/>
        </w:rPr>
        <w:t>.</w:t>
      </w:r>
      <w:r w:rsidRPr="005C73BD">
        <w:rPr>
          <w:i/>
          <w:lang w:val="en-US"/>
        </w:rPr>
        <w:t>ru</w:t>
      </w:r>
    </w:p>
    <w:p w14:paraId="42746344" w14:textId="77777777" w:rsidR="00646742" w:rsidRPr="005C73BD" w:rsidRDefault="00646742" w:rsidP="00646742">
      <w:pPr>
        <w:ind w:left="720"/>
        <w:contextualSpacing/>
        <w:rPr>
          <w:rFonts w:ascii="Calibri" w:eastAsia="Calibri" w:hAnsi="Calibri" w:cs="Times New Roman"/>
          <w:i/>
          <w:noProof/>
          <w:lang w:eastAsia="ru-RU"/>
        </w:rPr>
      </w:pPr>
    </w:p>
    <w:p w14:paraId="0610F0FD" w14:textId="77777777" w:rsidR="00646742" w:rsidRPr="005C73BD" w:rsidRDefault="00646742" w:rsidP="00646742">
      <w:pPr>
        <w:numPr>
          <w:ilvl w:val="0"/>
          <w:numId w:val="13"/>
        </w:numPr>
        <w:ind w:left="851"/>
        <w:contextualSpacing/>
        <w:jc w:val="both"/>
        <w:rPr>
          <w:rFonts w:ascii="Calibri" w:eastAsia="Calibri" w:hAnsi="Calibri" w:cs="Times New Roman"/>
          <w:i/>
          <w:noProof/>
          <w:lang w:eastAsia="ru-RU"/>
        </w:rPr>
      </w:pPr>
      <w:r w:rsidRPr="005C73BD">
        <w:rPr>
          <w:rFonts w:ascii="Calibri" w:eastAsia="Calibri" w:hAnsi="Calibri" w:cs="Times New Roman"/>
          <w:i/>
          <w:noProof/>
          <w:lang w:eastAsia="ru-RU"/>
        </w:rPr>
        <w:t>Исх. номер запроса регистратора Р12345 от 01.08.2017.</w:t>
      </w:r>
    </w:p>
    <w:p w14:paraId="52F9BFC0" w14:textId="77777777" w:rsidR="00646742" w:rsidRPr="005C73BD" w:rsidRDefault="00646742" w:rsidP="00646742">
      <w:pPr>
        <w:numPr>
          <w:ilvl w:val="0"/>
          <w:numId w:val="13"/>
        </w:numPr>
        <w:ind w:left="851"/>
        <w:contextualSpacing/>
        <w:jc w:val="both"/>
        <w:rPr>
          <w:rFonts w:ascii="Calibri" w:eastAsia="Calibri" w:hAnsi="Calibri" w:cs="Times New Roman"/>
          <w:i/>
          <w:noProof/>
          <w:lang w:eastAsia="ru-RU"/>
        </w:rPr>
      </w:pPr>
      <w:r w:rsidRPr="005C73BD">
        <w:rPr>
          <w:rFonts w:ascii="Calibri" w:eastAsia="Calibri" w:hAnsi="Calibri" w:cs="Times New Roman"/>
          <w:i/>
          <w:noProof/>
          <w:lang w:eastAsia="ru-RU"/>
        </w:rPr>
        <w:t>Дата составления списка, определенная в требовании - 15.07.2017</w:t>
      </w:r>
    </w:p>
    <w:p w14:paraId="523DF82C" w14:textId="77777777" w:rsidR="00646742" w:rsidRPr="005C73BD" w:rsidRDefault="00646742" w:rsidP="00646742">
      <w:pPr>
        <w:numPr>
          <w:ilvl w:val="0"/>
          <w:numId w:val="13"/>
        </w:numPr>
        <w:ind w:left="851"/>
        <w:contextualSpacing/>
        <w:jc w:val="both"/>
        <w:rPr>
          <w:rFonts w:ascii="Calibri" w:eastAsia="Calibri" w:hAnsi="Calibri" w:cs="Times New Roman"/>
          <w:i/>
          <w:noProof/>
          <w:lang w:eastAsia="ru-RU"/>
        </w:rPr>
      </w:pPr>
      <w:r w:rsidRPr="005C73BD">
        <w:rPr>
          <w:rFonts w:ascii="Calibri" w:eastAsia="Calibri" w:hAnsi="Calibri" w:cs="Times New Roman"/>
          <w:i/>
          <w:noProof/>
          <w:lang w:eastAsia="ru-RU"/>
        </w:rPr>
        <w:t>Список должен быть предоставлен отправителю запроса не позднее 30.07.2017</w:t>
      </w:r>
    </w:p>
    <w:p w14:paraId="2E669E81" w14:textId="77777777" w:rsidR="00646742" w:rsidRPr="005C73BD" w:rsidRDefault="00646742" w:rsidP="00646742">
      <w:pPr>
        <w:numPr>
          <w:ilvl w:val="0"/>
          <w:numId w:val="13"/>
        </w:numPr>
        <w:ind w:left="851"/>
        <w:contextualSpacing/>
        <w:jc w:val="both"/>
        <w:rPr>
          <w:rFonts w:ascii="Calibri" w:eastAsia="Calibri" w:hAnsi="Calibri" w:cs="Times New Roman"/>
          <w:i/>
          <w:noProof/>
          <w:lang w:eastAsia="ru-RU"/>
        </w:rPr>
      </w:pPr>
      <w:r w:rsidRPr="005C73BD">
        <w:rPr>
          <w:rFonts w:ascii="Calibri" w:eastAsia="Calibri" w:hAnsi="Calibri" w:cs="Times New Roman"/>
          <w:i/>
          <w:noProof/>
          <w:lang w:eastAsia="ru-RU"/>
        </w:rPr>
        <w:t>В список должны быть включены лица, осуществляющие права по ценным бумагам (1-ый уровень) и лица, в интересах которых осуществляются права по ценным бумагам (2-ой уровень).</w:t>
      </w:r>
    </w:p>
    <w:p w14:paraId="31DB91A2" w14:textId="516C4EB6" w:rsidR="00646742" w:rsidRPr="005C73BD" w:rsidRDefault="00646742" w:rsidP="00646742">
      <w:pPr>
        <w:numPr>
          <w:ilvl w:val="0"/>
          <w:numId w:val="13"/>
        </w:numPr>
        <w:ind w:left="851"/>
        <w:contextualSpacing/>
        <w:jc w:val="both"/>
        <w:rPr>
          <w:rFonts w:ascii="Calibri" w:eastAsia="Calibri" w:hAnsi="Calibri" w:cs="Times New Roman"/>
          <w:i/>
          <w:noProof/>
          <w:lang w:eastAsia="ru-RU"/>
        </w:rPr>
      </w:pPr>
      <w:r w:rsidRPr="005C73BD">
        <w:rPr>
          <w:rFonts w:ascii="Calibri" w:eastAsia="Calibri" w:hAnsi="Calibri" w:cs="Times New Roman"/>
          <w:i/>
          <w:noProof/>
          <w:lang w:eastAsia="ru-RU"/>
        </w:rPr>
        <w:t>Обязательность полей определяе</w:t>
      </w:r>
      <w:bookmarkStart w:id="63" w:name="_GoBack"/>
      <w:bookmarkEnd w:id="63"/>
      <w:r w:rsidRPr="005C73BD">
        <w:rPr>
          <w:rFonts w:ascii="Calibri" w:eastAsia="Calibri" w:hAnsi="Calibri" w:cs="Times New Roman"/>
          <w:i/>
          <w:noProof/>
          <w:lang w:eastAsia="ru-RU"/>
        </w:rPr>
        <w:t>тся шаблоном номер 00</w:t>
      </w:r>
      <w:del w:id="64" w:author="Автор">
        <w:r w:rsidRPr="005C73BD" w:rsidDel="00121406">
          <w:rPr>
            <w:rFonts w:ascii="Calibri" w:eastAsia="Calibri" w:hAnsi="Calibri" w:cs="Times New Roman"/>
            <w:i/>
            <w:noProof/>
            <w:lang w:eastAsia="ru-RU"/>
          </w:rPr>
          <w:delText>0</w:delText>
        </w:r>
      </w:del>
      <w:ins w:id="65" w:author="Автор">
        <w:r w:rsidR="00121406">
          <w:rPr>
            <w:rFonts w:ascii="Calibri" w:eastAsia="Calibri" w:hAnsi="Calibri" w:cs="Times New Roman"/>
            <w:i/>
            <w:noProof/>
            <w:lang w:eastAsia="ru-RU"/>
          </w:rPr>
          <w:t>1</w:t>
        </w:r>
      </w:ins>
      <w:r w:rsidR="009E0D65" w:rsidRPr="005C73BD">
        <w:rPr>
          <w:rFonts w:ascii="Calibri" w:eastAsia="Calibri" w:hAnsi="Calibri" w:cs="Times New Roman"/>
          <w:i/>
          <w:noProof/>
          <w:lang w:eastAsia="ru-RU"/>
        </w:rPr>
        <w:t>4</w:t>
      </w:r>
      <w:r w:rsidRPr="005C73BD">
        <w:rPr>
          <w:rFonts w:ascii="Calibri" w:eastAsia="Calibri" w:hAnsi="Calibri" w:cs="Times New Roman"/>
          <w:i/>
          <w:noProof/>
          <w:lang w:eastAsia="ru-RU"/>
        </w:rPr>
        <w:t>.</w:t>
      </w:r>
    </w:p>
    <w:p w14:paraId="4F6EB45D" w14:textId="77777777" w:rsidR="00646742" w:rsidRPr="005C73BD" w:rsidRDefault="00646742" w:rsidP="00646742">
      <w:r w:rsidRPr="005C73BD">
        <w:t>Это первое сообщение, которое инициирует процесс сбора списка. Исх. номер запроса регистратора Р12345 от 01.08.2017.</w:t>
      </w:r>
    </w:p>
    <w:p w14:paraId="650A3CAF" w14:textId="77777777" w:rsidR="00646742" w:rsidRPr="005C73BD" w:rsidRDefault="00646742" w:rsidP="00646742">
      <w:r w:rsidRPr="005C73BD">
        <w:t>Номер КД по системе учета регистратора - КД00001.</w:t>
      </w:r>
    </w:p>
    <w:p w14:paraId="54C6EACD" w14:textId="77777777" w:rsidR="00646742" w:rsidRPr="005C73BD" w:rsidRDefault="00646742" w:rsidP="005C73BD">
      <w:pPr>
        <w:spacing w:after="0"/>
        <w:rPr>
          <w:i/>
          <w:noProof/>
          <w:u w:val="single"/>
          <w:lang w:eastAsia="ru-RU"/>
        </w:rPr>
      </w:pPr>
      <w:r w:rsidRPr="005C73BD">
        <w:rPr>
          <w:i/>
          <w:noProof/>
          <w:u w:val="single"/>
          <w:lang w:eastAsia="ru-RU"/>
        </w:rPr>
        <w:t>Сведения о депозитарии НРД:</w:t>
      </w:r>
    </w:p>
    <w:p w14:paraId="6E2AA385" w14:textId="77777777" w:rsidR="00646742" w:rsidRPr="005C73BD" w:rsidRDefault="00646742" w:rsidP="00646742">
      <w:pPr>
        <w:pStyle w:val="a3"/>
        <w:numPr>
          <w:ilvl w:val="0"/>
          <w:numId w:val="2"/>
        </w:numPr>
        <w:rPr>
          <w:i/>
        </w:rPr>
      </w:pPr>
      <w:r w:rsidRPr="005C73BD">
        <w:rPr>
          <w:i/>
        </w:rPr>
        <w:t xml:space="preserve">Наименование - </w:t>
      </w:r>
      <w:r w:rsidRPr="005C73BD">
        <w:rPr>
          <w:noProof/>
          <w:lang w:eastAsia="ru-RU"/>
        </w:rPr>
        <w:t>НРД</w:t>
      </w:r>
    </w:p>
    <w:p w14:paraId="74D0187A" w14:textId="77777777" w:rsidR="00646742" w:rsidRPr="005C73BD" w:rsidRDefault="00646742" w:rsidP="00646742">
      <w:pPr>
        <w:pStyle w:val="a3"/>
        <w:numPr>
          <w:ilvl w:val="0"/>
          <w:numId w:val="2"/>
        </w:numPr>
        <w:rPr>
          <w:i/>
        </w:rPr>
      </w:pPr>
      <w:r w:rsidRPr="005C73BD">
        <w:rPr>
          <w:i/>
        </w:rPr>
        <w:t>ОГРН - 1111100000099</w:t>
      </w:r>
    </w:p>
    <w:p w14:paraId="6E480790" w14:textId="77777777" w:rsidR="00646742" w:rsidRPr="005C73BD" w:rsidRDefault="00646742" w:rsidP="00646742">
      <w:pPr>
        <w:pStyle w:val="a3"/>
        <w:numPr>
          <w:ilvl w:val="0"/>
          <w:numId w:val="2"/>
        </w:numPr>
        <w:rPr>
          <w:i/>
        </w:rPr>
      </w:pPr>
      <w:r w:rsidRPr="005C73BD">
        <w:rPr>
          <w:i/>
        </w:rPr>
        <w:t>Счет клиента – НД0001</w:t>
      </w:r>
    </w:p>
    <w:p w14:paraId="4973E570" w14:textId="25AEFEA6" w:rsidR="000363D4" w:rsidRPr="005C73BD" w:rsidRDefault="00646742" w:rsidP="000363D4">
      <w:pPr>
        <w:pStyle w:val="a3"/>
        <w:numPr>
          <w:ilvl w:val="0"/>
          <w:numId w:val="2"/>
        </w:numPr>
        <w:rPr>
          <w:i/>
        </w:rPr>
      </w:pPr>
      <w:r w:rsidRPr="005C73BD">
        <w:rPr>
          <w:i/>
        </w:rPr>
        <w:t>Код - NDC000000000</w:t>
      </w:r>
    </w:p>
    <w:p w14:paraId="1497A5C1" w14:textId="77777777" w:rsidR="00646742" w:rsidRPr="005C73BD" w:rsidRDefault="00646742" w:rsidP="005C73BD">
      <w:pPr>
        <w:pStyle w:val="a3"/>
        <w:numPr>
          <w:ilvl w:val="0"/>
          <w:numId w:val="2"/>
        </w:numPr>
        <w:rPr>
          <w:rFonts w:ascii="Calibri" w:eastAsia="Calibri" w:hAnsi="Calibri" w:cs="Times New Roman"/>
          <w:i/>
          <w:noProof/>
          <w:lang w:eastAsia="ru-RU"/>
        </w:rPr>
      </w:pPr>
      <w:r w:rsidRPr="005C73BD">
        <w:rPr>
          <w:rFonts w:ascii="Calibri" w:eastAsia="Calibri" w:hAnsi="Calibri" w:cs="Times New Roman"/>
          <w:i/>
          <w:noProof/>
          <w:lang w:eastAsia="ru-RU"/>
        </w:rPr>
        <w:t>На лицевом счете НРД в реестре учитывается:</w:t>
      </w:r>
    </w:p>
    <w:p w14:paraId="18BEAB0B" w14:textId="3CF9E03A" w:rsidR="00646742" w:rsidRPr="005C73BD" w:rsidRDefault="00646742" w:rsidP="00646742">
      <w:pPr>
        <w:numPr>
          <w:ilvl w:val="0"/>
          <w:numId w:val="14"/>
        </w:numPr>
        <w:ind w:left="851"/>
        <w:contextualSpacing/>
        <w:jc w:val="both"/>
        <w:rPr>
          <w:rFonts w:ascii="Calibri" w:eastAsia="Calibri" w:hAnsi="Calibri" w:cs="Times New Roman"/>
          <w:i/>
        </w:rPr>
      </w:pPr>
      <w:r w:rsidRPr="005C73BD">
        <w:rPr>
          <w:rFonts w:ascii="Calibri" w:eastAsia="Calibri" w:hAnsi="Calibri" w:cs="Times New Roman"/>
          <w:i/>
        </w:rPr>
        <w:t>90 000</w:t>
      </w:r>
      <w:r w:rsidR="007836F3">
        <w:rPr>
          <w:rFonts w:ascii="Calibri" w:eastAsia="Calibri" w:hAnsi="Calibri" w:cs="Times New Roman"/>
          <w:i/>
        </w:rPr>
        <w:t xml:space="preserve"> цб выпуска акций обыкновенных </w:t>
      </w:r>
      <w:r w:rsidRPr="005C73BD">
        <w:rPr>
          <w:rFonts w:ascii="Calibri" w:eastAsia="Calibri" w:hAnsi="Calibri" w:cs="Times New Roman"/>
          <w:i/>
          <w:lang w:val="en-US"/>
        </w:rPr>
        <w:t>ISIN</w:t>
      </w:r>
      <w:r w:rsidRPr="005C73BD">
        <w:rPr>
          <w:rFonts w:ascii="Calibri" w:eastAsia="Calibri" w:hAnsi="Calibri" w:cs="Times New Roman"/>
          <w:i/>
        </w:rPr>
        <w:t xml:space="preserve"> RU0001234567 </w:t>
      </w:r>
    </w:p>
    <w:p w14:paraId="65B474E0" w14:textId="77777777" w:rsidR="00646742" w:rsidRPr="005C73BD" w:rsidRDefault="00646742" w:rsidP="00646742">
      <w:pPr>
        <w:numPr>
          <w:ilvl w:val="0"/>
          <w:numId w:val="14"/>
        </w:numPr>
        <w:ind w:left="851"/>
        <w:contextualSpacing/>
        <w:jc w:val="both"/>
        <w:rPr>
          <w:rFonts w:ascii="Calibri" w:eastAsia="Calibri" w:hAnsi="Calibri" w:cs="Times New Roman"/>
          <w:i/>
        </w:rPr>
      </w:pPr>
      <w:r w:rsidRPr="005C73BD">
        <w:rPr>
          <w:rFonts w:ascii="Calibri" w:eastAsia="Calibri" w:hAnsi="Calibri" w:cs="Times New Roman"/>
          <w:i/>
        </w:rPr>
        <w:t>10 000 цб выпуска акций привилегированных ISIN RU0001234568</w:t>
      </w:r>
    </w:p>
    <w:p w14:paraId="7F8B9E1F" w14:textId="5B2A62DE" w:rsidR="00646742" w:rsidRPr="005C73BD" w:rsidRDefault="00646742" w:rsidP="00646742">
      <w:pPr>
        <w:pStyle w:val="2"/>
      </w:pPr>
      <w:bookmarkStart w:id="66" w:name="_Toc31291008"/>
      <w:bookmarkStart w:id="67" w:name="_Toc32939082"/>
      <w:bookmarkStart w:id="68" w:name="Case2"/>
      <w:r w:rsidRPr="005C73BD">
        <w:t xml:space="preserve">Запрос </w:t>
      </w:r>
      <w:r w:rsidR="00703FA6" w:rsidRPr="005C73BD">
        <w:t xml:space="preserve">от Регистратора в НРД </w:t>
      </w:r>
      <w:r w:rsidRPr="005C73BD">
        <w:t>на отмену сбора списка.</w:t>
      </w:r>
      <w:bookmarkEnd w:id="66"/>
      <w:bookmarkEnd w:id="67"/>
    </w:p>
    <w:bookmarkEnd w:id="68"/>
    <w:p w14:paraId="54D032A4" w14:textId="77777777" w:rsidR="00646742" w:rsidRPr="005C73BD" w:rsidRDefault="00646742" w:rsidP="00646742">
      <w:pPr>
        <w:contextualSpacing/>
        <w:rPr>
          <w:noProof/>
          <w:lang w:eastAsia="ru-RU"/>
        </w:rPr>
      </w:pPr>
      <w:r w:rsidRPr="005C73BD">
        <w:rPr>
          <w:b/>
          <w:i/>
        </w:rPr>
        <w:t>Пример xml -</w:t>
      </w:r>
      <w:r w:rsidRPr="005C73BD">
        <w:rPr>
          <w:lang w:eastAsia="ru-RU"/>
        </w:rPr>
        <w:t xml:space="preserve"> </w:t>
      </w:r>
      <w:hyperlink r:id="rId28" w:history="1">
        <w:r w:rsidRPr="005C73BD">
          <w:rPr>
            <w:rStyle w:val="af6"/>
            <w:lang w:eastAsia="ru-RU"/>
          </w:rPr>
          <w:t>ЗапросНаОтменуСбораСписка.xml</w:t>
        </w:r>
      </w:hyperlink>
    </w:p>
    <w:p w14:paraId="2A9AF6C6" w14:textId="4C09048D" w:rsidR="00646742" w:rsidRPr="005C73BD" w:rsidRDefault="00646742" w:rsidP="00646742">
      <w:r w:rsidRPr="005C73BD">
        <w:t>Регистратор АО «РеестроДержатель» по требованию Эмитента ПАО «РосФосНитро» ранее направил в НКО АО НРД запрос на предоставление списков владельцев ценных бумаг (Исх. номер запроса регистратора Р12345 от 01.08.2017).</w:t>
      </w:r>
    </w:p>
    <w:p w14:paraId="15F9CD85" w14:textId="57333BAF" w:rsidR="00646742" w:rsidRPr="005C73BD" w:rsidRDefault="00646742" w:rsidP="00646742">
      <w:r w:rsidRPr="005C73BD">
        <w:t xml:space="preserve">Эмитент отменил запрос на сбор списка. Причины </w:t>
      </w:r>
      <w:r w:rsidR="000363D4" w:rsidRPr="005C73BD">
        <w:t>–</w:t>
      </w:r>
      <w:r w:rsidRPr="005C73BD">
        <w:t xml:space="preserve"> дата фиксации должна быть другой и сбор списка должен проводиться только по обы</w:t>
      </w:r>
      <w:r w:rsidR="00B6453E" w:rsidRPr="005C73BD">
        <w:t>кновенным</w:t>
      </w:r>
      <w:r w:rsidRPr="005C73BD">
        <w:t xml:space="preserve"> акциям.</w:t>
      </w:r>
    </w:p>
    <w:p w14:paraId="2B4E14A6" w14:textId="394E3297" w:rsidR="00646742" w:rsidRPr="005C73BD" w:rsidRDefault="00646742" w:rsidP="00646742">
      <w:r w:rsidRPr="005C73BD">
        <w:t>В связи с отменой эмитентом сбора списка, регистратор 03.08.2017направляет в НРД Запрос на отмену сбора списка владельцев (исх. номер Р22346).</w:t>
      </w:r>
    </w:p>
    <w:p w14:paraId="3176EDAA" w14:textId="5E2CEFCE" w:rsidR="00703FA6" w:rsidRPr="005C73BD" w:rsidRDefault="00703FA6" w:rsidP="00703FA6">
      <w:pPr>
        <w:pStyle w:val="2"/>
      </w:pPr>
      <w:bookmarkStart w:id="69" w:name="_Toc32939083"/>
      <w:r w:rsidRPr="005C73BD">
        <w:t>Запрос от НРД депонентам на отмену сбора списка.</w:t>
      </w:r>
      <w:bookmarkEnd w:id="69"/>
    </w:p>
    <w:p w14:paraId="5482B478" w14:textId="77777777" w:rsidR="00703FA6" w:rsidRPr="005C73BD" w:rsidRDefault="00703FA6" w:rsidP="00703FA6">
      <w:pPr>
        <w:contextualSpacing/>
        <w:rPr>
          <w:noProof/>
          <w:lang w:eastAsia="ru-RU"/>
        </w:rPr>
      </w:pPr>
      <w:r w:rsidRPr="005C73BD">
        <w:rPr>
          <w:b/>
          <w:i/>
        </w:rPr>
        <w:t>Пример xml -</w:t>
      </w:r>
      <w:r w:rsidRPr="005C73BD">
        <w:rPr>
          <w:lang w:eastAsia="ru-RU"/>
        </w:rPr>
        <w:t xml:space="preserve"> </w:t>
      </w:r>
      <w:hyperlink r:id="rId29" w:history="1">
        <w:r w:rsidR="00846FAD" w:rsidRPr="005C73BD">
          <w:rPr>
            <w:rStyle w:val="af6"/>
            <w:lang w:eastAsia="ru-RU"/>
          </w:rPr>
          <w:t>ЗапросНаОтменуСбораСпискаНРД.xml</w:t>
        </w:r>
      </w:hyperlink>
    </w:p>
    <w:p w14:paraId="1C22F921" w14:textId="63858CFA" w:rsidR="00703FA6" w:rsidRPr="005C73BD" w:rsidRDefault="00703FA6" w:rsidP="00703FA6">
      <w:r w:rsidRPr="005C73BD">
        <w:t>Регистратор АО «РеестроДержатель» по требованию Эмитента ПАО «РосФосНитро» ранее направил в НКО АО НРД запрос на предоставление списков владельцев ценных бумаг (Исх. номер запроса регистратора Р12345 от 01.08.2017). На основании запроса от Регистратора НРД направляет запрос на отмену сбора списка депонентам.</w:t>
      </w:r>
    </w:p>
    <w:p w14:paraId="1D3BAEDC" w14:textId="77777777" w:rsidR="00FB49F9" w:rsidRPr="005C73BD" w:rsidRDefault="00FB49F9" w:rsidP="00703FA6">
      <w:pPr>
        <w:sectPr w:rsidR="00FB49F9" w:rsidRPr="005C73BD" w:rsidSect="001A55C9">
          <w:headerReference w:type="default" r:id="rId30"/>
          <w:footerReference w:type="default" r:id="rId31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3ED83C0" w14:textId="3799AAD6" w:rsidR="00703FA6" w:rsidRPr="005C73BD" w:rsidRDefault="00703FA6" w:rsidP="00703FA6"/>
    <w:p w14:paraId="07F7A1DA" w14:textId="77777777" w:rsidR="00703FA6" w:rsidRPr="005C73BD" w:rsidRDefault="00703FA6" w:rsidP="00646742"/>
    <w:p w14:paraId="6FA7C936" w14:textId="1B287620" w:rsidR="002C5C27" w:rsidRPr="005C73BD" w:rsidRDefault="002C5C27" w:rsidP="00646742"/>
    <w:p w14:paraId="7A486018" w14:textId="79E0D4D9" w:rsidR="002C5C27" w:rsidRPr="005C73BD" w:rsidRDefault="002C5C27" w:rsidP="002C5C27">
      <w:pPr>
        <w:pStyle w:val="1"/>
      </w:pPr>
      <w:bookmarkStart w:id="70" w:name="_Toc31291009"/>
      <w:bookmarkStart w:id="71" w:name="_Toc32939084"/>
      <w:r w:rsidRPr="005C73BD">
        <w:t>Примеры раскрытия для разных шаблонов</w:t>
      </w:r>
      <w:bookmarkEnd w:id="70"/>
      <w:bookmarkEnd w:id="71"/>
    </w:p>
    <w:p w14:paraId="415290D4" w14:textId="565A4E9F" w:rsidR="00443768" w:rsidRPr="005C73BD" w:rsidRDefault="00443768" w:rsidP="00443768">
      <w:pPr>
        <w:rPr>
          <w:lang w:eastAsia="ru-RU"/>
        </w:rPr>
      </w:pPr>
      <w:r w:rsidRPr="005C73BD">
        <w:rPr>
          <w:lang w:eastAsia="ru-RU"/>
        </w:rPr>
        <w:t xml:space="preserve">Приведены варианты предоставления списка, описанного в </w:t>
      </w:r>
      <w:r w:rsidRPr="005C73BD">
        <w:rPr>
          <w:b/>
          <w:lang w:eastAsia="ru-RU"/>
        </w:rPr>
        <w:t xml:space="preserve">разделе </w:t>
      </w:r>
      <w:r w:rsidRPr="005C73BD">
        <w:rPr>
          <w:b/>
          <w:lang w:eastAsia="ru-RU"/>
        </w:rPr>
        <w:fldChar w:fldCharType="begin"/>
      </w:r>
      <w:r w:rsidRPr="005C73BD">
        <w:rPr>
          <w:b/>
          <w:lang w:eastAsia="ru-RU"/>
        </w:rPr>
        <w:instrText xml:space="preserve"> REF _Ref31206528 \r \h  \* MERGEFORMAT </w:instrText>
      </w:r>
      <w:r w:rsidRPr="005C73BD">
        <w:rPr>
          <w:b/>
          <w:lang w:eastAsia="ru-RU"/>
        </w:rPr>
      </w:r>
      <w:r w:rsidRPr="005C73BD">
        <w:rPr>
          <w:b/>
          <w:lang w:eastAsia="ru-RU"/>
        </w:rPr>
        <w:fldChar w:fldCharType="separate"/>
      </w:r>
      <w:r w:rsidRPr="005C73BD">
        <w:rPr>
          <w:b/>
          <w:lang w:eastAsia="ru-RU"/>
        </w:rPr>
        <w:t>1.4</w:t>
      </w:r>
      <w:r w:rsidRPr="005C73BD">
        <w:rPr>
          <w:b/>
          <w:lang w:eastAsia="ru-RU"/>
        </w:rPr>
        <w:fldChar w:fldCharType="end"/>
      </w:r>
    </w:p>
    <w:p w14:paraId="4CBBEB47" w14:textId="26CE86B0" w:rsidR="00443768" w:rsidRPr="005C73BD" w:rsidRDefault="00443768" w:rsidP="00443768">
      <w:pPr>
        <w:pStyle w:val="2"/>
      </w:pPr>
      <w:bookmarkStart w:id="72" w:name="_Toc30413812"/>
      <w:bookmarkStart w:id="73" w:name="_Toc31291010"/>
      <w:bookmarkStart w:id="74" w:name="_Toc32939085"/>
      <w:r w:rsidRPr="005C73BD">
        <w:t xml:space="preserve">Наличие в шаблонах списков блоков </w:t>
      </w:r>
      <w:r w:rsidR="00590454" w:rsidRPr="005C73BD">
        <w:t xml:space="preserve">с указанием лиц, в интересах которых осуществляются права по ценным бумагам, </w:t>
      </w:r>
      <w:r w:rsidRPr="005C73BD">
        <w:t>и банковских реквизитов</w:t>
      </w:r>
      <w:bookmarkEnd w:id="72"/>
      <w:bookmarkEnd w:id="73"/>
      <w:bookmarkEnd w:id="74"/>
    </w:p>
    <w:p w14:paraId="4C2C47F5" w14:textId="7C18F66A" w:rsidR="00443768" w:rsidRDefault="00443768" w:rsidP="0044376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7"/>
        <w:gridCol w:w="5346"/>
        <w:gridCol w:w="4550"/>
      </w:tblGrid>
      <w:tr w:rsidR="00580FE3" w:rsidRPr="00580FE3" w14:paraId="0752272E" w14:textId="77777777" w:rsidTr="00443B1C">
        <w:trPr>
          <w:trHeight w:val="1045"/>
          <w:tblHeader/>
        </w:trPr>
        <w:tc>
          <w:tcPr>
            <w:tcW w:w="5687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70FE5C7" w14:textId="77777777" w:rsidR="00580FE3" w:rsidRPr="00580FE3" w:rsidRDefault="00580FE3" w:rsidP="00443B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46" w:type="dxa"/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7EED5DD" w14:textId="77777777" w:rsidR="00580FE3" w:rsidRPr="00580FE3" w:rsidRDefault="00580FE3" w:rsidP="00443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 xml:space="preserve">Только лица, осуществляющие права 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br/>
              <w:t>по ценным бумагам</w:t>
            </w:r>
          </w:p>
        </w:tc>
        <w:tc>
          <w:tcPr>
            <w:tcW w:w="4550" w:type="dxa"/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08F5F92" w14:textId="77777777" w:rsidR="00580FE3" w:rsidRPr="00580FE3" w:rsidRDefault="00580FE3" w:rsidP="00443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>Лица, осуществляющие права по ценным бумагам + лица, в интересах которых осуществляются права по ценным бумагам</w:t>
            </w:r>
          </w:p>
        </w:tc>
      </w:tr>
      <w:tr w:rsidR="00580FE3" w:rsidRPr="006831C2" w14:paraId="001014D4" w14:textId="77777777" w:rsidTr="00443B1C">
        <w:trPr>
          <w:trHeight w:val="697"/>
        </w:trPr>
        <w:tc>
          <w:tcPr>
            <w:tcW w:w="5687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5B5B998" w14:textId="77777777" w:rsidR="00580FE3" w:rsidRPr="00580FE3" w:rsidRDefault="00580FE3" w:rsidP="00443B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>Банковские (рублевые) реквизиты отсутствуют</w:t>
            </w:r>
          </w:p>
        </w:tc>
        <w:tc>
          <w:tcPr>
            <w:tcW w:w="5346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79DEAA9" w14:textId="77777777" w:rsidR="00580FE3" w:rsidRPr="00580FE3" w:rsidRDefault="00580FE3" w:rsidP="00443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0FE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0001</w:t>
            </w:r>
          </w:p>
          <w:p w14:paraId="60404BB4" w14:textId="77777777" w:rsidR="00580FE3" w:rsidRPr="00580FE3" w:rsidRDefault="00580FE3" w:rsidP="00443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>банковских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>реквизитов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Basic (template) without bank details</w:t>
            </w:r>
          </w:p>
        </w:tc>
        <w:tc>
          <w:tcPr>
            <w:tcW w:w="4550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DA53154" w14:textId="77777777" w:rsidR="00580FE3" w:rsidRPr="00580FE3" w:rsidRDefault="00580FE3" w:rsidP="00443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0FE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0003</w:t>
            </w:r>
          </w:p>
          <w:p w14:paraId="65621D6F" w14:textId="77777777" w:rsidR="00580FE3" w:rsidRPr="00580FE3" w:rsidRDefault="00580FE3" w:rsidP="00443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>Расширенный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>банковских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>реквизитов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Extended template without bank details</w:t>
            </w:r>
          </w:p>
        </w:tc>
      </w:tr>
      <w:tr w:rsidR="00580FE3" w:rsidRPr="00580FE3" w14:paraId="31DB081D" w14:textId="77777777" w:rsidTr="00580FE3">
        <w:trPr>
          <w:trHeight w:val="697"/>
        </w:trPr>
        <w:tc>
          <w:tcPr>
            <w:tcW w:w="5687" w:type="dxa"/>
            <w:shd w:val="clear" w:color="auto" w:fill="F2F2F2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3FBB2E8" w14:textId="77777777" w:rsidR="00580FE3" w:rsidRPr="00580FE3" w:rsidRDefault="00580FE3" w:rsidP="00443B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>С банковскими (рублевыми) реквизитами. С возможностью подстановки банковских реквизитов НД</w:t>
            </w:r>
          </w:p>
        </w:tc>
        <w:tc>
          <w:tcPr>
            <w:tcW w:w="5346" w:type="dxa"/>
            <w:shd w:val="clear" w:color="auto" w:fill="F2F2F2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A0B1000" w14:textId="77777777" w:rsidR="00580FE3" w:rsidRPr="00580FE3" w:rsidRDefault="00580FE3" w:rsidP="00443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commentRangeStart w:id="75"/>
            <w:r w:rsidRPr="0058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0002</w:t>
            </w:r>
            <w:commentRangeEnd w:id="75"/>
            <w:r>
              <w:rPr>
                <w:rStyle w:val="ac"/>
              </w:rPr>
              <w:commentReference w:id="75"/>
            </w:r>
          </w:p>
          <w:p w14:paraId="4571AD74" w14:textId="77777777" w:rsidR="00580FE3" w:rsidRPr="00580FE3" w:rsidRDefault="00580FE3" w:rsidP="00443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 xml:space="preserve">Базовый с банковскими реквизитами. С возможностью подстановки банковских реквизитов НД / Basic with bank details. 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With the ability to substitute bank details of NH (nominee holder)</w:t>
            </w:r>
          </w:p>
        </w:tc>
        <w:tc>
          <w:tcPr>
            <w:tcW w:w="4550" w:type="dxa"/>
            <w:shd w:val="clear" w:color="auto" w:fill="F2F2F2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5182085" w14:textId="77777777" w:rsidR="00580FE3" w:rsidRPr="00580FE3" w:rsidRDefault="00580FE3" w:rsidP="00443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79A45EF0" w14:textId="77777777" w:rsidR="00580FE3" w:rsidRPr="00580FE3" w:rsidRDefault="00580FE3" w:rsidP="00443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нет</w:t>
            </w:r>
          </w:p>
        </w:tc>
      </w:tr>
      <w:tr w:rsidR="00580FE3" w:rsidRPr="00580FE3" w14:paraId="01F23887" w14:textId="77777777" w:rsidTr="00443B1C">
        <w:trPr>
          <w:trHeight w:val="697"/>
        </w:trPr>
        <w:tc>
          <w:tcPr>
            <w:tcW w:w="5687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AD2FBCE" w14:textId="77777777" w:rsidR="00580FE3" w:rsidRPr="00580FE3" w:rsidRDefault="00580FE3" w:rsidP="00443B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>Банковские (валютные) реквизиты обязательны. Рублевые реквизиты отсутствуют</w:t>
            </w:r>
          </w:p>
        </w:tc>
        <w:tc>
          <w:tcPr>
            <w:tcW w:w="5346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B12DB50" w14:textId="77777777" w:rsidR="00580FE3" w:rsidRPr="00443B1C" w:rsidRDefault="00580FE3" w:rsidP="00443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3B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0010</w:t>
            </w:r>
          </w:p>
          <w:p w14:paraId="2D745EDC" w14:textId="77777777" w:rsidR="00580FE3" w:rsidRPr="00580FE3" w:rsidRDefault="00580FE3" w:rsidP="00443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>валютными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>реквизитами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Basic template with foreign currency bank details</w:t>
            </w:r>
          </w:p>
        </w:tc>
        <w:tc>
          <w:tcPr>
            <w:tcW w:w="4550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467ECBF" w14:textId="77777777" w:rsidR="00580FE3" w:rsidRPr="00580FE3" w:rsidRDefault="00580FE3" w:rsidP="00443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нет</w:t>
            </w:r>
          </w:p>
        </w:tc>
      </w:tr>
      <w:tr w:rsidR="00580FE3" w:rsidRPr="00580FE3" w14:paraId="1136F9D9" w14:textId="77777777" w:rsidTr="00580FE3">
        <w:trPr>
          <w:trHeight w:val="1045"/>
        </w:trPr>
        <w:tc>
          <w:tcPr>
            <w:tcW w:w="5687" w:type="dxa"/>
            <w:shd w:val="clear" w:color="auto" w:fill="F2F2F2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46F3E0D" w14:textId="77777777" w:rsidR="00580FE3" w:rsidRPr="00580FE3" w:rsidRDefault="00580FE3" w:rsidP="00443B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>С банковскими (рублевыми) реквизитами лиц, осуществляющих права по ценным бумагам</w:t>
            </w:r>
          </w:p>
        </w:tc>
        <w:tc>
          <w:tcPr>
            <w:tcW w:w="5346" w:type="dxa"/>
            <w:shd w:val="clear" w:color="auto" w:fill="F2F2F2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AAC5C9A" w14:textId="77777777" w:rsidR="00580FE3" w:rsidRPr="00580FE3" w:rsidRDefault="00580FE3" w:rsidP="00443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commentRangeStart w:id="76"/>
            <w:r w:rsidRPr="0058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0012</w:t>
            </w:r>
          </w:p>
          <w:p w14:paraId="416975A8" w14:textId="77777777" w:rsidR="00580FE3" w:rsidRPr="00580FE3" w:rsidRDefault="00580FE3" w:rsidP="00443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 xml:space="preserve">Базовый с банковскими реквизитами лиц, осуществляющих права по ценным бумагам / 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Basic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template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with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bank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details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persons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exercising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rights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securities</w:t>
            </w:r>
          </w:p>
        </w:tc>
        <w:tc>
          <w:tcPr>
            <w:tcW w:w="4550" w:type="dxa"/>
            <w:shd w:val="clear" w:color="auto" w:fill="F2F2F2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5D395A9" w14:textId="77777777" w:rsidR="00580FE3" w:rsidRPr="00580FE3" w:rsidRDefault="00580FE3" w:rsidP="00443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0014</w:t>
            </w:r>
          </w:p>
          <w:p w14:paraId="21212FE4" w14:textId="77777777" w:rsidR="00580FE3" w:rsidRPr="00580FE3" w:rsidRDefault="00580FE3" w:rsidP="00443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 xml:space="preserve">Расширенный с банковскими реквизитами лиц, осуществляющих права по ценным бумагам / 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Extended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template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with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bank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details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persons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exercising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rights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securities</w:t>
            </w:r>
            <w:commentRangeEnd w:id="76"/>
            <w:r>
              <w:rPr>
                <w:rStyle w:val="ac"/>
              </w:rPr>
              <w:commentReference w:id="76"/>
            </w:r>
          </w:p>
        </w:tc>
      </w:tr>
      <w:tr w:rsidR="00580FE3" w:rsidRPr="006831C2" w14:paraId="34FC6D8D" w14:textId="77777777" w:rsidTr="00443B1C">
        <w:trPr>
          <w:trHeight w:val="697"/>
        </w:trPr>
        <w:tc>
          <w:tcPr>
            <w:tcW w:w="5687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51BC045" w14:textId="77777777" w:rsidR="00580FE3" w:rsidRPr="00580FE3" w:rsidRDefault="00580FE3" w:rsidP="00443B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 xml:space="preserve">Банковские реквизиты рублевые 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br/>
              <w:t>и валютные необязательны</w:t>
            </w:r>
          </w:p>
        </w:tc>
        <w:tc>
          <w:tcPr>
            <w:tcW w:w="5346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4ABC0A8" w14:textId="77777777" w:rsidR="00580FE3" w:rsidRPr="00580FE3" w:rsidRDefault="00580FE3" w:rsidP="00443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F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4550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C0A993E" w14:textId="77777777" w:rsidR="00580FE3" w:rsidRPr="00580FE3" w:rsidRDefault="00580FE3" w:rsidP="00443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0FE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0013</w:t>
            </w:r>
          </w:p>
          <w:p w14:paraId="5DA59971" w14:textId="77777777" w:rsidR="00580FE3" w:rsidRPr="00580FE3" w:rsidRDefault="00580FE3" w:rsidP="00443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>Расширенный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>опциональными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80FE3">
              <w:rPr>
                <w:rFonts w:ascii="Times New Roman" w:hAnsi="Times New Roman" w:cs="Times New Roman"/>
                <w:sz w:val="20"/>
                <w:szCs w:val="20"/>
              </w:rPr>
              <w:t>блоками</w:t>
            </w:r>
            <w:r w:rsidRPr="00580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Extended template with optional blocks</w:t>
            </w:r>
          </w:p>
        </w:tc>
      </w:tr>
    </w:tbl>
    <w:p w14:paraId="64B231DF" w14:textId="77777777" w:rsidR="00580FE3" w:rsidRPr="00443B1C" w:rsidRDefault="00580FE3" w:rsidP="00443768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6590D11A" w14:textId="77777777" w:rsidR="00FB49F9" w:rsidRPr="00443B1C" w:rsidRDefault="00FB49F9" w:rsidP="00443768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59D16834" w14:textId="5224F845" w:rsidR="00443768" w:rsidRPr="005C73BD" w:rsidRDefault="00FB49F9" w:rsidP="00443768">
      <w:pPr>
        <w:pStyle w:val="2"/>
      </w:pPr>
      <w:bookmarkStart w:id="77" w:name="_Toc30413813"/>
      <w:bookmarkStart w:id="78" w:name="_Toc31291011"/>
      <w:bookmarkStart w:id="79" w:name="_Toc32939086"/>
      <w:r w:rsidRPr="005C73BD">
        <w:t>Отличия шаблонов от основной (опубликованной)</w:t>
      </w:r>
      <w:r w:rsidR="00443768" w:rsidRPr="005C73BD">
        <w:t xml:space="preserve"> схемы</w:t>
      </w:r>
      <w:bookmarkEnd w:id="77"/>
      <w:bookmarkEnd w:id="78"/>
      <w:bookmarkEnd w:id="79"/>
    </w:p>
    <w:p w14:paraId="519789CD" w14:textId="77777777" w:rsidR="00443768" w:rsidRPr="005C73BD" w:rsidRDefault="00443768" w:rsidP="00443768">
      <w:pPr>
        <w:tabs>
          <w:tab w:val="left" w:pos="9389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3BD">
        <w:rPr>
          <w:rFonts w:ascii="Times New Roman" w:hAnsi="Times New Roman" w:cs="Times New Roman"/>
          <w:sz w:val="20"/>
          <w:szCs w:val="20"/>
        </w:rPr>
        <w:tab/>
      </w:r>
    </w:p>
    <w:tbl>
      <w:tblPr>
        <w:tblW w:w="16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9"/>
        <w:gridCol w:w="4536"/>
        <w:gridCol w:w="667"/>
        <w:gridCol w:w="667"/>
        <w:gridCol w:w="667"/>
        <w:gridCol w:w="667"/>
        <w:gridCol w:w="667"/>
        <w:gridCol w:w="667"/>
        <w:gridCol w:w="667"/>
      </w:tblGrid>
      <w:tr w:rsidR="00FB49F9" w:rsidRPr="005C73BD" w14:paraId="35CF4AEB" w14:textId="77777777" w:rsidTr="008E6474">
        <w:trPr>
          <w:trHeight w:val="315"/>
          <w:tblHeader/>
        </w:trPr>
        <w:tc>
          <w:tcPr>
            <w:tcW w:w="6799" w:type="dxa"/>
            <w:tcBorders>
              <w:tl2br w:val="nil"/>
            </w:tcBorders>
            <w:vAlign w:val="center"/>
          </w:tcPr>
          <w:p w14:paraId="4468B209" w14:textId="77777777" w:rsidR="00FB49F9" w:rsidRPr="005C73BD" w:rsidRDefault="00FB49F9" w:rsidP="008E647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Название блока в основной (опубликованной) схеме</w:t>
            </w:r>
          </w:p>
          <w:p w14:paraId="5D46FDDE" w14:textId="0C84712E" w:rsidR="000C1588" w:rsidRPr="005C73BD" w:rsidRDefault="000C1588" w:rsidP="008E647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(путь к блоку в схеме)</w:t>
            </w:r>
          </w:p>
        </w:tc>
        <w:tc>
          <w:tcPr>
            <w:tcW w:w="4536" w:type="dxa"/>
            <w:tcBorders>
              <w:tl2br w:val="single" w:sz="4" w:space="0" w:color="auto"/>
            </w:tcBorders>
            <w:shd w:val="clear" w:color="auto" w:fill="auto"/>
            <w:vAlign w:val="center"/>
            <w:hideMark/>
          </w:tcPr>
          <w:p w14:paraId="3D8E616D" w14:textId="2D0B2E4D" w:rsidR="00FB49F9" w:rsidRPr="005C73BD" w:rsidRDefault="00FB49F9" w:rsidP="00443768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Код шаблона </w:t>
            </w:r>
          </w:p>
          <w:p w14:paraId="0EAEF082" w14:textId="77777777" w:rsidR="00A440B1" w:rsidRPr="005C73BD" w:rsidRDefault="00A440B1" w:rsidP="00FB49F9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Краткое</w:t>
            </w:r>
          </w:p>
          <w:p w14:paraId="1A3C7847" w14:textId="1596DC4A" w:rsidR="00FB49F9" w:rsidRPr="005C73BD" w:rsidRDefault="00A440B1" w:rsidP="00A440B1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  <w:r w:rsidR="00D573CE" w:rsidRPr="005C73B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азвание</w:t>
            </w:r>
            <w:r w:rsidRPr="005C73B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блока</w:t>
            </w:r>
          </w:p>
        </w:tc>
        <w:tc>
          <w:tcPr>
            <w:tcW w:w="667" w:type="dxa"/>
            <w:shd w:val="clear" w:color="000000" w:fill="F2F2F2"/>
            <w:vAlign w:val="center"/>
            <w:hideMark/>
          </w:tcPr>
          <w:p w14:paraId="1CDF01EE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0001</w:t>
            </w:r>
          </w:p>
        </w:tc>
        <w:tc>
          <w:tcPr>
            <w:tcW w:w="667" w:type="dxa"/>
            <w:shd w:val="clear" w:color="000000" w:fill="F2F2F2"/>
            <w:vAlign w:val="center"/>
            <w:hideMark/>
          </w:tcPr>
          <w:p w14:paraId="3259BB8A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0002</w:t>
            </w:r>
          </w:p>
        </w:tc>
        <w:tc>
          <w:tcPr>
            <w:tcW w:w="667" w:type="dxa"/>
            <w:shd w:val="clear" w:color="000000" w:fill="F2F2F2"/>
            <w:vAlign w:val="center"/>
            <w:hideMark/>
          </w:tcPr>
          <w:p w14:paraId="377C59D3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0003</w:t>
            </w:r>
          </w:p>
        </w:tc>
        <w:tc>
          <w:tcPr>
            <w:tcW w:w="667" w:type="dxa"/>
            <w:shd w:val="clear" w:color="000000" w:fill="F2F2F2"/>
            <w:vAlign w:val="center"/>
            <w:hideMark/>
          </w:tcPr>
          <w:p w14:paraId="388ED270" w14:textId="5EF037EB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  <w:r w:rsidR="00580FE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67" w:type="dxa"/>
            <w:shd w:val="clear" w:color="000000" w:fill="F2F2F2"/>
            <w:vAlign w:val="center"/>
            <w:hideMark/>
          </w:tcPr>
          <w:p w14:paraId="5A2BE3E9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0010</w:t>
            </w:r>
          </w:p>
        </w:tc>
        <w:tc>
          <w:tcPr>
            <w:tcW w:w="667" w:type="dxa"/>
            <w:shd w:val="clear" w:color="000000" w:fill="F2F2F2"/>
            <w:vAlign w:val="center"/>
            <w:hideMark/>
          </w:tcPr>
          <w:p w14:paraId="60D33796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0012</w:t>
            </w:r>
          </w:p>
        </w:tc>
        <w:tc>
          <w:tcPr>
            <w:tcW w:w="667" w:type="dxa"/>
            <w:shd w:val="clear" w:color="000000" w:fill="F2F2F2"/>
            <w:vAlign w:val="center"/>
            <w:hideMark/>
          </w:tcPr>
          <w:p w14:paraId="22085C72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0013</w:t>
            </w:r>
          </w:p>
        </w:tc>
      </w:tr>
      <w:tr w:rsidR="00FB49F9" w:rsidRPr="005C73BD" w14:paraId="5D4C6C21" w14:textId="77777777" w:rsidTr="008E6474">
        <w:trPr>
          <w:trHeight w:val="300"/>
        </w:trPr>
        <w:tc>
          <w:tcPr>
            <w:tcW w:w="6799" w:type="dxa"/>
            <w:shd w:val="clear" w:color="000000" w:fill="F2F2F2"/>
          </w:tcPr>
          <w:p w14:paraId="15395E27" w14:textId="5231F300" w:rsidR="00FB49F9" w:rsidRPr="005C73BD" w:rsidRDefault="00FB49F9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Электронная</w:t>
            </w: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подпись</w:t>
            </w: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(REGISTER_OF_SHAREHOLDERS_V02/signature)</w:t>
            </w:r>
          </w:p>
        </w:tc>
        <w:tc>
          <w:tcPr>
            <w:tcW w:w="4536" w:type="dxa"/>
            <w:shd w:val="clear" w:color="000000" w:fill="F2F2F2"/>
            <w:vAlign w:val="center"/>
            <w:hideMark/>
          </w:tcPr>
          <w:p w14:paraId="6C79FA7A" w14:textId="0D306903" w:rsidR="00FB49F9" w:rsidRPr="005C73BD" w:rsidRDefault="00FB49F9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Блок ЭП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1E8B03BF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ЗАПР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561B7FBE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ЗАПР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78006F31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ЗАПР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43B69C78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ЗАПР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4F9D7033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ЗАПР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65E62EBD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ЗАПР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4A9BFD2C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ЗАПР</w:t>
            </w:r>
          </w:p>
        </w:tc>
      </w:tr>
      <w:tr w:rsidR="00FB49F9" w:rsidRPr="005C73BD" w14:paraId="6DFA7786" w14:textId="77777777" w:rsidTr="008E6474">
        <w:trPr>
          <w:trHeight w:val="300"/>
        </w:trPr>
        <w:tc>
          <w:tcPr>
            <w:tcW w:w="6799" w:type="dxa"/>
            <w:shd w:val="clear" w:color="000000" w:fill="F2F2F2"/>
          </w:tcPr>
          <w:p w14:paraId="560323AB" w14:textId="0E6A23AB" w:rsidR="00FB49F9" w:rsidRPr="005C73BD" w:rsidRDefault="00FB49F9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*/Совладельцы, используется если Тип счета/тип лица = JNRH/Адрес</w:t>
            </w:r>
          </w:p>
          <w:p w14:paraId="3FF2FA97" w14:textId="2E3F6FEB" w:rsidR="00FB49F9" w:rsidRPr="005C73BD" w:rsidRDefault="00FB49F9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(REGISTER_OF_SHAREHOLDERS_V02/register_list/shareholder/joint_owners/address</w:t>
            </w:r>
            <w:r w:rsidR="0041670A"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41670A"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или</w:t>
            </w:r>
            <w:r w:rsidR="0041670A"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REGISTER_OF_SHAREHOLDERS_V02/register_list/shareholder/beneficiary/beneficiaries/joint_owners/address)</w:t>
            </w:r>
          </w:p>
        </w:tc>
        <w:tc>
          <w:tcPr>
            <w:tcW w:w="4536" w:type="dxa"/>
            <w:shd w:val="clear" w:color="000000" w:fill="F2F2F2"/>
            <w:vAlign w:val="center"/>
            <w:hideMark/>
          </w:tcPr>
          <w:p w14:paraId="57DD2473" w14:textId="49C5AFB8" w:rsidR="00FB49F9" w:rsidRPr="005C73BD" w:rsidRDefault="00FB49F9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Адрес совладельца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59CC3049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09653890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0B37B033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726F5DBB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356BBA88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00DFC6F5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23E0466D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ОПЦ</w:t>
            </w:r>
          </w:p>
        </w:tc>
      </w:tr>
      <w:tr w:rsidR="00FB49F9" w:rsidRPr="005C73BD" w14:paraId="5106A623" w14:textId="77777777" w:rsidTr="008E6474">
        <w:trPr>
          <w:trHeight w:val="300"/>
        </w:trPr>
        <w:tc>
          <w:tcPr>
            <w:tcW w:w="6799" w:type="dxa"/>
            <w:shd w:val="clear" w:color="000000" w:fill="F2F2F2"/>
          </w:tcPr>
          <w:p w14:paraId="348233FC" w14:textId="77777777" w:rsidR="0041670A" w:rsidRPr="005C73BD" w:rsidRDefault="0041670A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*/Номер или серия и номер, если применимо</w:t>
            </w:r>
          </w:p>
          <w:p w14:paraId="1D9D024B" w14:textId="77777777" w:rsidR="0041670A" w:rsidRPr="005C73BD" w:rsidRDefault="0041670A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(REGISTER_OF_SHAREHOLDERS_V02/register_list/shareholder/beneficiary/beneficiaries/beneficiary_info/identification_information/organization/organization_info/organization_id/org_doc_num/* </w:t>
            </w: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или</w:t>
            </w: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  <w:p w14:paraId="2D6135CC" w14:textId="0A312F11" w:rsidR="00FB49F9" w:rsidRPr="005C73BD" w:rsidRDefault="0041670A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REGISTER_OF_SHAREHOLDERS_V02/register_list/shareholder/party_dtls/identification_information/organization/organization_info/organization_id/org_doc_num)</w:t>
            </w:r>
          </w:p>
        </w:tc>
        <w:tc>
          <w:tcPr>
            <w:tcW w:w="4536" w:type="dxa"/>
            <w:shd w:val="clear" w:color="000000" w:fill="F2F2F2"/>
            <w:vAlign w:val="center"/>
            <w:hideMark/>
          </w:tcPr>
          <w:p w14:paraId="647ECC25" w14:textId="4B4B935D" w:rsidR="00FB49F9" w:rsidRPr="005C73BD" w:rsidRDefault="00FB49F9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Номер регистрации организации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6F6AA458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692FBC4D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6757CB62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2E2260A5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77E25EF3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42617548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2FDD1F4D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ОПЦ</w:t>
            </w:r>
          </w:p>
        </w:tc>
      </w:tr>
      <w:tr w:rsidR="00FB49F9" w:rsidRPr="005C73BD" w14:paraId="78815E3D" w14:textId="77777777" w:rsidTr="008E6474">
        <w:trPr>
          <w:trHeight w:val="300"/>
        </w:trPr>
        <w:tc>
          <w:tcPr>
            <w:tcW w:w="6799" w:type="dxa"/>
            <w:shd w:val="clear" w:color="000000" w:fill="F2F2F2"/>
          </w:tcPr>
          <w:p w14:paraId="12EF1A93" w14:textId="77777777" w:rsidR="008C2B64" w:rsidRPr="005C73BD" w:rsidRDefault="008C2B64" w:rsidP="008C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*/Идентификационная информация для организации/Дата документа или присвоения кода + Орган, осуществивший регистрацию, или выдавший документ, или присвоивший идентификатор</w:t>
            </w:r>
          </w:p>
          <w:p w14:paraId="360E508B" w14:textId="77777777" w:rsidR="008C2B64" w:rsidRPr="005C73BD" w:rsidRDefault="008C2B64" w:rsidP="008C2B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(REGISTER_OF_SHAREHOLDERS_V02/register_list/shareholder/party_dtls/identification_information/organization/organization_info/organization_id/doc_date + */reg_org </w:t>
            </w: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или</w:t>
            </w:r>
          </w:p>
          <w:p w14:paraId="74976DC8" w14:textId="03EDF986" w:rsidR="00FB49F9" w:rsidRPr="005C73BD" w:rsidRDefault="008C2B64" w:rsidP="008C2B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REGISTER_OF_SHAREHOLDERS_V02/register_list/shareholder/beneficiary/beneficiaries/beneficiary_info/identification_information/organization/organization_info/organization_id/doc_date + reg_org)</w:t>
            </w:r>
          </w:p>
        </w:tc>
        <w:tc>
          <w:tcPr>
            <w:tcW w:w="4536" w:type="dxa"/>
            <w:shd w:val="clear" w:color="000000" w:fill="F2F2F2"/>
            <w:vAlign w:val="center"/>
            <w:hideMark/>
          </w:tcPr>
          <w:p w14:paraId="07206C67" w14:textId="1E81CCB8" w:rsidR="00FB49F9" w:rsidRPr="005C73BD" w:rsidRDefault="00FB49F9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Дата документа и орган регистрации организации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01EB5D2D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3D622BD7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7A389C30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68CCE069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16CA0978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5FD9F498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4789474E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ОПЦ</w:t>
            </w:r>
          </w:p>
        </w:tc>
      </w:tr>
      <w:tr w:rsidR="00FB49F9" w:rsidRPr="005C73BD" w14:paraId="1C8CE5CD" w14:textId="77777777" w:rsidTr="008E6474">
        <w:trPr>
          <w:trHeight w:val="300"/>
        </w:trPr>
        <w:tc>
          <w:tcPr>
            <w:tcW w:w="6799" w:type="dxa"/>
            <w:shd w:val="clear" w:color="000000" w:fill="F2F2F2"/>
          </w:tcPr>
          <w:p w14:paraId="2B31E998" w14:textId="77777777" w:rsidR="003A4620" w:rsidRPr="005C73BD" w:rsidRDefault="003A4620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*/Основная информация о лице/Адрес/*</w:t>
            </w:r>
          </w:p>
          <w:p w14:paraId="402492DD" w14:textId="4F973C2E" w:rsidR="00FB49F9" w:rsidRPr="005C73BD" w:rsidRDefault="003A4620" w:rsidP="003A46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(REGISTER_OF_SHAREHOLDERS_V02/register_list/shareholder/party_dtls/address </w:t>
            </w: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или</w:t>
            </w: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REGISTER_OF_SHAREHOLDERS_V02/register_list/shareholder/beneficiary/beneficiaries/beneficiary_info/address)</w:t>
            </w:r>
          </w:p>
        </w:tc>
        <w:tc>
          <w:tcPr>
            <w:tcW w:w="4536" w:type="dxa"/>
            <w:shd w:val="clear" w:color="000000" w:fill="F2F2F2"/>
            <w:vAlign w:val="center"/>
            <w:hideMark/>
          </w:tcPr>
          <w:p w14:paraId="16094160" w14:textId="3C27062C" w:rsidR="00FB49F9" w:rsidRPr="005C73BD" w:rsidRDefault="00FB49F9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Адрес лица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7C1DB30C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1A6AD5E3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0F9C2921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74E28B49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3206677B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3ABCAC2E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73263A06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ОПЦ</w:t>
            </w:r>
          </w:p>
        </w:tc>
      </w:tr>
      <w:tr w:rsidR="00FB49F9" w:rsidRPr="005C73BD" w14:paraId="75929C6C" w14:textId="77777777" w:rsidTr="008E6474">
        <w:trPr>
          <w:trHeight w:val="300"/>
        </w:trPr>
        <w:tc>
          <w:tcPr>
            <w:tcW w:w="6799" w:type="dxa"/>
            <w:shd w:val="clear" w:color="000000" w:fill="F2F2F2"/>
          </w:tcPr>
          <w:p w14:paraId="7FECDE6C" w14:textId="77777777" w:rsidR="003A4620" w:rsidRPr="005C73BD" w:rsidRDefault="003A4620" w:rsidP="003A4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*/Основная информация о лице/Адрес/*</w:t>
            </w:r>
          </w:p>
          <w:p w14:paraId="64531325" w14:textId="3D1DE47F" w:rsidR="00FB49F9" w:rsidRPr="005C73BD" w:rsidRDefault="003A4620" w:rsidP="003A46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(REGISTER_OF_SHAREHOLDERS_V02/register_list/shareholder/party_dtls/address </w:t>
            </w: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или</w:t>
            </w: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REGISTER_OF_SHAREHOLDERS_V02/register_list/shareholder/beneficiary/beneficiaries/beneficiary_info/address)</w:t>
            </w:r>
          </w:p>
        </w:tc>
        <w:tc>
          <w:tcPr>
            <w:tcW w:w="4536" w:type="dxa"/>
            <w:shd w:val="clear" w:color="000000" w:fill="F2F2F2"/>
            <w:vAlign w:val="center"/>
            <w:hideMark/>
          </w:tcPr>
          <w:p w14:paraId="6458B96B" w14:textId="002D48EB" w:rsidR="00FB49F9" w:rsidRPr="005C73BD" w:rsidRDefault="00FB49F9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Идентификационная информация лица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3ACE36CE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14195D1F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2C163166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6A71E64D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2E9D066B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590C06AB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3D68B91F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ОПЦ</w:t>
            </w:r>
          </w:p>
        </w:tc>
      </w:tr>
      <w:tr w:rsidR="00FB49F9" w:rsidRPr="005C73BD" w14:paraId="1F1CA8FD" w14:textId="77777777" w:rsidTr="008E6474">
        <w:trPr>
          <w:trHeight w:val="300"/>
        </w:trPr>
        <w:tc>
          <w:tcPr>
            <w:tcW w:w="6799" w:type="dxa"/>
            <w:shd w:val="clear" w:color="000000" w:fill="F2F2F2"/>
          </w:tcPr>
          <w:p w14:paraId="652049E2" w14:textId="431563A4" w:rsidR="00107A75" w:rsidRPr="005C73BD" w:rsidRDefault="00DA644B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*/Идентификационные документы и коды для физического лица, паспорт, СНИЛС, номер страхового свидетельства, номер социального страхования (Social Security Number) и т.п.</w:t>
            </w:r>
            <w:r w:rsidR="00107A75"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/Дата выдачи документа или присвоения идентификатора + Орган, выдавший документ или присвоивший идентификатор</w:t>
            </w:r>
          </w:p>
          <w:p w14:paraId="06213A65" w14:textId="77777777" w:rsidR="00107A75" w:rsidRPr="005C73BD" w:rsidRDefault="00107A75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(REGISTER_OF_SHAREHOLDERS_V02/register_list/shareholder/party_dtls/identification_information/person/person_info/person_id/doc_date + */org </w:t>
            </w: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или</w:t>
            </w: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  <w:p w14:paraId="63AEC957" w14:textId="48EAD1DB" w:rsidR="00FB49F9" w:rsidRPr="005C73BD" w:rsidRDefault="00107A75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REGISTER_OF_SHAREHOLDERS_V02/register_list/shareholder/beneficiary/beneficiaries/beneficiary_info/identification_information/person/person_info/person_id/org + */org)</w:t>
            </w:r>
          </w:p>
        </w:tc>
        <w:tc>
          <w:tcPr>
            <w:tcW w:w="4536" w:type="dxa"/>
            <w:shd w:val="clear" w:color="000000" w:fill="F2F2F2"/>
            <w:vAlign w:val="center"/>
            <w:hideMark/>
          </w:tcPr>
          <w:p w14:paraId="1487C3FD" w14:textId="337A355D" w:rsidR="00FB49F9" w:rsidRPr="005C73BD" w:rsidRDefault="00FB49F9" w:rsidP="00B645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Дата и орган выдачи документа </w:t>
            </w:r>
            <w:r w:rsidR="00B6453E"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лица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377671FD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55FFCFC6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51D2C91A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1E79D30C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42A23CB7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65000BA6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4DCBD0F8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ОПЦ</w:t>
            </w:r>
          </w:p>
        </w:tc>
      </w:tr>
      <w:tr w:rsidR="00FB49F9" w:rsidRPr="005C73BD" w14:paraId="6D993952" w14:textId="77777777" w:rsidTr="008E6474">
        <w:trPr>
          <w:trHeight w:val="300"/>
        </w:trPr>
        <w:tc>
          <w:tcPr>
            <w:tcW w:w="6799" w:type="dxa"/>
            <w:shd w:val="clear" w:color="000000" w:fill="F2F2F2"/>
          </w:tcPr>
          <w:p w14:paraId="41110330" w14:textId="77777777" w:rsidR="00107A75" w:rsidRPr="005C73BD" w:rsidRDefault="00107A75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*/Ценная бумага/Частный идентификационный код ценной бумаги</w:t>
            </w:r>
          </w:p>
          <w:p w14:paraId="36476A4D" w14:textId="2EBA065A" w:rsidR="00FB49F9" w:rsidRPr="005C73BD" w:rsidRDefault="00107A75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(REGISTER_OF_SHAREHOLDERS_V02/register_list/shareholder/security_balance/security/proprietary_security_code </w:t>
            </w: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или</w:t>
            </w: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REGISTER_OF_SHAREHOLDERS_V02/register_list/shareholder/beneficiary/beneficiaries/beneficiary_security_balance/security/proprietary_security_code)</w:t>
            </w:r>
          </w:p>
        </w:tc>
        <w:tc>
          <w:tcPr>
            <w:tcW w:w="4536" w:type="dxa"/>
            <w:shd w:val="clear" w:color="000000" w:fill="F2F2F2"/>
            <w:vAlign w:val="center"/>
            <w:hideMark/>
          </w:tcPr>
          <w:p w14:paraId="712147BE" w14:textId="5CFB786A" w:rsidR="00FB49F9" w:rsidRPr="005C73BD" w:rsidRDefault="00FB49F9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Частный код цб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24CA30F9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7BC58384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63534E98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0DFB0FF0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739F212F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3AC8EE5A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496CCA49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ОПЦ</w:t>
            </w:r>
          </w:p>
        </w:tc>
      </w:tr>
      <w:tr w:rsidR="00FB49F9" w:rsidRPr="005C73BD" w14:paraId="53CC78C4" w14:textId="77777777" w:rsidTr="008E6474">
        <w:trPr>
          <w:trHeight w:val="300"/>
        </w:trPr>
        <w:tc>
          <w:tcPr>
            <w:tcW w:w="6799" w:type="dxa"/>
            <w:shd w:val="clear" w:color="000000" w:fill="F2F2F2"/>
          </w:tcPr>
          <w:p w14:paraId="1A423284" w14:textId="6360550E" w:rsidR="00C55865" w:rsidRPr="005C73BD" w:rsidRDefault="00C55865" w:rsidP="00C55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*/Блок информации о лице, подлежащем включению в список /Наименование лица и адрес для направления корреспонденции</w:t>
            </w:r>
          </w:p>
          <w:p w14:paraId="493C394A" w14:textId="0210CFAD" w:rsidR="00FB49F9" w:rsidRPr="005C73BD" w:rsidRDefault="00C55865" w:rsidP="00C558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(REGISTER_OF_SHAREHOLDERS_V02/register_list/shareholder/postal_name/*)</w:t>
            </w:r>
          </w:p>
        </w:tc>
        <w:tc>
          <w:tcPr>
            <w:tcW w:w="4536" w:type="dxa"/>
            <w:shd w:val="clear" w:color="000000" w:fill="F2F2F2"/>
            <w:vAlign w:val="center"/>
            <w:hideMark/>
          </w:tcPr>
          <w:p w14:paraId="2A38E0B9" w14:textId="172A34E7" w:rsidR="00FB49F9" w:rsidRPr="005C73BD" w:rsidRDefault="00FB49F9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Адрес и получатель для направления корреспонденции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6311DC44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3F3C0C59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7DB27E88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43AD1D32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6345CF51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082F538F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1AA55577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ОПЦ</w:t>
            </w:r>
          </w:p>
        </w:tc>
      </w:tr>
      <w:tr w:rsidR="00FB49F9" w:rsidRPr="005C73BD" w14:paraId="3ECBF59D" w14:textId="77777777" w:rsidTr="008E6474">
        <w:trPr>
          <w:trHeight w:val="300"/>
        </w:trPr>
        <w:tc>
          <w:tcPr>
            <w:tcW w:w="6799" w:type="dxa"/>
            <w:shd w:val="clear" w:color="000000" w:fill="F2F2F2"/>
          </w:tcPr>
          <w:p w14:paraId="70E64B22" w14:textId="77777777" w:rsidR="00C55865" w:rsidRPr="005C73BD" w:rsidRDefault="00C55865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*/Блок информации о лице, подлежащем включению в список /Код страны местонахождения</w:t>
            </w:r>
          </w:p>
          <w:p w14:paraId="53C34857" w14:textId="577013BB" w:rsidR="00FB49F9" w:rsidRPr="005C73BD" w:rsidRDefault="00C55865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(REGISTER_OF_SHAREHOLDERS_V02/register_list/shareholder/country_location)</w:t>
            </w:r>
          </w:p>
        </w:tc>
        <w:tc>
          <w:tcPr>
            <w:tcW w:w="4536" w:type="dxa"/>
            <w:shd w:val="clear" w:color="000000" w:fill="F2F2F2"/>
            <w:vAlign w:val="center"/>
            <w:hideMark/>
          </w:tcPr>
          <w:p w14:paraId="6641DC6E" w14:textId="37D0791E" w:rsidR="00FB49F9" w:rsidRPr="005C73BD" w:rsidRDefault="00FB49F9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Страна местонахождения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07B25104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5EDAACE4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062787A4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358B45C4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3B0049F8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152279CD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66A7649E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ОПЦ</w:t>
            </w:r>
          </w:p>
        </w:tc>
      </w:tr>
      <w:tr w:rsidR="00FB49F9" w:rsidRPr="005C73BD" w14:paraId="250D982D" w14:textId="77777777" w:rsidTr="008E6474">
        <w:trPr>
          <w:trHeight w:val="300"/>
        </w:trPr>
        <w:tc>
          <w:tcPr>
            <w:tcW w:w="6799" w:type="dxa"/>
            <w:shd w:val="clear" w:color="000000" w:fill="F2F2F2"/>
          </w:tcPr>
          <w:p w14:paraId="1E12D55D" w14:textId="77777777" w:rsidR="00FB49F9" w:rsidRPr="005C73BD" w:rsidRDefault="00FB49F9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shd w:val="clear" w:color="000000" w:fill="F2F2F2"/>
            <w:vAlign w:val="center"/>
            <w:hideMark/>
          </w:tcPr>
          <w:p w14:paraId="319A574F" w14:textId="07F6B1E2" w:rsidR="00FB49F9" w:rsidRPr="005C73BD" w:rsidRDefault="00FB49F9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Статус налогоплательщика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09145249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ОПЦ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6BA5732A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453FF863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ОПЦ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4228B79F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2F191772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70A52B3B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0B7866D4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ОПЦ</w:t>
            </w:r>
          </w:p>
        </w:tc>
      </w:tr>
      <w:tr w:rsidR="00FB49F9" w:rsidRPr="005C73BD" w14:paraId="16BF27C5" w14:textId="77777777" w:rsidTr="008E6474">
        <w:trPr>
          <w:trHeight w:val="300"/>
        </w:trPr>
        <w:tc>
          <w:tcPr>
            <w:tcW w:w="6799" w:type="dxa"/>
            <w:shd w:val="clear" w:color="auto" w:fill="00B0F0"/>
          </w:tcPr>
          <w:p w14:paraId="64E563C1" w14:textId="77777777" w:rsidR="00FB49F9" w:rsidRPr="005C73BD" w:rsidRDefault="00FB49F9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Банковские реквизиты стороны (указываются банковские реквизиты получателя дохода по ценным бумагам)</w:t>
            </w:r>
          </w:p>
          <w:p w14:paraId="12821724" w14:textId="70590B89" w:rsidR="00FB49F9" w:rsidRPr="005C73BD" w:rsidRDefault="00FB49F9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(REGISTER_OF_SHAREHOLDERS_V02/register_list/shareholder/bank_prop_rub)</w:t>
            </w:r>
          </w:p>
        </w:tc>
        <w:tc>
          <w:tcPr>
            <w:tcW w:w="4536" w:type="dxa"/>
            <w:shd w:val="clear" w:color="auto" w:fill="00B0F0"/>
            <w:vAlign w:val="center"/>
            <w:hideMark/>
          </w:tcPr>
          <w:p w14:paraId="1593C2ED" w14:textId="78C0AB8C" w:rsidR="00FB49F9" w:rsidRPr="005C73BD" w:rsidRDefault="00FB49F9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Банковские реквизиты руб</w:t>
            </w:r>
          </w:p>
        </w:tc>
        <w:tc>
          <w:tcPr>
            <w:tcW w:w="667" w:type="dxa"/>
            <w:shd w:val="clear" w:color="auto" w:fill="00B0F0"/>
            <w:vAlign w:val="center"/>
            <w:hideMark/>
          </w:tcPr>
          <w:p w14:paraId="60A9CA00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ЗАПР</w:t>
            </w:r>
          </w:p>
        </w:tc>
        <w:tc>
          <w:tcPr>
            <w:tcW w:w="667" w:type="dxa"/>
            <w:shd w:val="clear" w:color="auto" w:fill="00B0F0"/>
            <w:vAlign w:val="center"/>
            <w:hideMark/>
          </w:tcPr>
          <w:p w14:paraId="6CB73BE9" w14:textId="59704C72" w:rsidR="00FB49F9" w:rsidRPr="005C73BD" w:rsidRDefault="00580FE3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ОПЦ</w:t>
            </w:r>
          </w:p>
        </w:tc>
        <w:tc>
          <w:tcPr>
            <w:tcW w:w="667" w:type="dxa"/>
            <w:shd w:val="clear" w:color="auto" w:fill="00B0F0"/>
            <w:vAlign w:val="center"/>
            <w:hideMark/>
          </w:tcPr>
          <w:p w14:paraId="4C8258A6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ЗАПР</w:t>
            </w:r>
          </w:p>
        </w:tc>
        <w:tc>
          <w:tcPr>
            <w:tcW w:w="667" w:type="dxa"/>
            <w:shd w:val="clear" w:color="auto" w:fill="00B0F0"/>
            <w:vAlign w:val="center"/>
            <w:hideMark/>
          </w:tcPr>
          <w:p w14:paraId="3F8FADA6" w14:textId="5CDEDD21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00B0F0"/>
            <w:vAlign w:val="center"/>
            <w:hideMark/>
          </w:tcPr>
          <w:p w14:paraId="06058EE0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ЗАПР</w:t>
            </w:r>
          </w:p>
        </w:tc>
        <w:tc>
          <w:tcPr>
            <w:tcW w:w="667" w:type="dxa"/>
            <w:shd w:val="clear" w:color="auto" w:fill="00B0F0"/>
            <w:vAlign w:val="center"/>
            <w:hideMark/>
          </w:tcPr>
          <w:p w14:paraId="1E46EB7D" w14:textId="4431A3AE" w:rsidR="00FB49F9" w:rsidRPr="005C73BD" w:rsidRDefault="00580FE3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00B0F0"/>
            <w:vAlign w:val="center"/>
            <w:hideMark/>
          </w:tcPr>
          <w:p w14:paraId="21C4D229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ОПЦ</w:t>
            </w:r>
          </w:p>
        </w:tc>
      </w:tr>
      <w:tr w:rsidR="00FB49F9" w:rsidRPr="005C73BD" w14:paraId="4401074B" w14:textId="77777777" w:rsidTr="008E6474">
        <w:trPr>
          <w:trHeight w:val="300"/>
        </w:trPr>
        <w:tc>
          <w:tcPr>
            <w:tcW w:w="6799" w:type="dxa"/>
            <w:shd w:val="clear" w:color="auto" w:fill="00B0F0"/>
          </w:tcPr>
          <w:p w14:paraId="0E894857" w14:textId="77777777" w:rsidR="00FB49F9" w:rsidRPr="005C73BD" w:rsidRDefault="00FB49F9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Сведения о лицах, в интересах которых осуществляются права по ценным бумагам</w:t>
            </w:r>
          </w:p>
          <w:p w14:paraId="5C87365E" w14:textId="404D9EFA" w:rsidR="00FB49F9" w:rsidRPr="005C73BD" w:rsidRDefault="00FB49F9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(REGISTER_OF_SHAREHOLDERS_V02/register_list/shareholder/beneficiary)</w:t>
            </w:r>
          </w:p>
        </w:tc>
        <w:tc>
          <w:tcPr>
            <w:tcW w:w="4536" w:type="dxa"/>
            <w:shd w:val="clear" w:color="auto" w:fill="00B0F0"/>
            <w:vAlign w:val="center"/>
            <w:hideMark/>
          </w:tcPr>
          <w:p w14:paraId="3E655EDF" w14:textId="11A40602" w:rsidR="00FB49F9" w:rsidRPr="005C73BD" w:rsidRDefault="00FB49F9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Бенефициары</w:t>
            </w:r>
          </w:p>
        </w:tc>
        <w:tc>
          <w:tcPr>
            <w:tcW w:w="667" w:type="dxa"/>
            <w:shd w:val="clear" w:color="auto" w:fill="00B0F0"/>
            <w:vAlign w:val="center"/>
            <w:hideMark/>
          </w:tcPr>
          <w:p w14:paraId="51F57497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ЗАПР</w:t>
            </w:r>
          </w:p>
        </w:tc>
        <w:tc>
          <w:tcPr>
            <w:tcW w:w="667" w:type="dxa"/>
            <w:shd w:val="clear" w:color="auto" w:fill="00B0F0"/>
            <w:vAlign w:val="center"/>
            <w:hideMark/>
          </w:tcPr>
          <w:p w14:paraId="5086AE0E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ЗАПР</w:t>
            </w:r>
          </w:p>
        </w:tc>
        <w:tc>
          <w:tcPr>
            <w:tcW w:w="667" w:type="dxa"/>
            <w:shd w:val="clear" w:color="auto" w:fill="00B0F0"/>
            <w:vAlign w:val="center"/>
            <w:hideMark/>
          </w:tcPr>
          <w:p w14:paraId="59D029D3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ОПЦ</w:t>
            </w:r>
          </w:p>
        </w:tc>
        <w:tc>
          <w:tcPr>
            <w:tcW w:w="667" w:type="dxa"/>
            <w:shd w:val="clear" w:color="auto" w:fill="00B0F0"/>
            <w:vAlign w:val="center"/>
            <w:hideMark/>
          </w:tcPr>
          <w:p w14:paraId="21E15C38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ОПЦ</w:t>
            </w:r>
          </w:p>
        </w:tc>
        <w:tc>
          <w:tcPr>
            <w:tcW w:w="667" w:type="dxa"/>
            <w:shd w:val="clear" w:color="auto" w:fill="00B0F0"/>
            <w:vAlign w:val="center"/>
            <w:hideMark/>
          </w:tcPr>
          <w:p w14:paraId="5D9B9EA4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ЗАПР</w:t>
            </w:r>
          </w:p>
        </w:tc>
        <w:tc>
          <w:tcPr>
            <w:tcW w:w="667" w:type="dxa"/>
            <w:shd w:val="clear" w:color="auto" w:fill="00B0F0"/>
            <w:vAlign w:val="center"/>
            <w:hideMark/>
          </w:tcPr>
          <w:p w14:paraId="3621F2AA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ЗАПР</w:t>
            </w:r>
          </w:p>
        </w:tc>
        <w:tc>
          <w:tcPr>
            <w:tcW w:w="667" w:type="dxa"/>
            <w:shd w:val="clear" w:color="auto" w:fill="00B0F0"/>
            <w:vAlign w:val="center"/>
            <w:hideMark/>
          </w:tcPr>
          <w:p w14:paraId="4F672B9D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ОПЦ</w:t>
            </w:r>
          </w:p>
        </w:tc>
      </w:tr>
      <w:tr w:rsidR="00FB49F9" w:rsidRPr="005C73BD" w14:paraId="1F28581E" w14:textId="77777777" w:rsidTr="008E6474">
        <w:trPr>
          <w:trHeight w:val="300"/>
        </w:trPr>
        <w:tc>
          <w:tcPr>
            <w:tcW w:w="6799" w:type="dxa"/>
            <w:shd w:val="clear" w:color="000000" w:fill="F2F2F2"/>
          </w:tcPr>
          <w:p w14:paraId="63FE2BA5" w14:textId="77777777" w:rsidR="005F223A" w:rsidRPr="005C73BD" w:rsidRDefault="005F223A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ИНН стороны (плательщика/ получателя)</w:t>
            </w:r>
          </w:p>
          <w:p w14:paraId="2143A660" w14:textId="7EFAD3BA" w:rsidR="00FB49F9" w:rsidRPr="005C73BD" w:rsidRDefault="005F223A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(REGISTER_OF_SHAREHOLDERS_V02/register_list/shareholder/bank_prop_rub/inn)</w:t>
            </w:r>
          </w:p>
        </w:tc>
        <w:tc>
          <w:tcPr>
            <w:tcW w:w="4536" w:type="dxa"/>
            <w:shd w:val="clear" w:color="000000" w:fill="F2F2F2"/>
            <w:vAlign w:val="center"/>
            <w:hideMark/>
          </w:tcPr>
          <w:p w14:paraId="7681993E" w14:textId="2D43E8B8" w:rsidR="00FB49F9" w:rsidRPr="005C73BD" w:rsidRDefault="00FB49F9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ИНН плател/получат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64E0C6EC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ОПЦ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1E3C3F0D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084B9E1B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ОПЦ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57FD371E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2838546A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ОПЦ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140B2A2C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0B5D8E4A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ОПЦ</w:t>
            </w:r>
          </w:p>
        </w:tc>
      </w:tr>
      <w:tr w:rsidR="00FB49F9" w:rsidRPr="005C73BD" w14:paraId="39FDAB5C" w14:textId="77777777" w:rsidTr="008E6474">
        <w:trPr>
          <w:trHeight w:val="300"/>
        </w:trPr>
        <w:tc>
          <w:tcPr>
            <w:tcW w:w="6799" w:type="dxa"/>
            <w:shd w:val="clear" w:color="000000" w:fill="F2F2F2"/>
          </w:tcPr>
          <w:p w14:paraId="718513EB" w14:textId="77777777" w:rsidR="00B334BC" w:rsidRPr="005C73BD" w:rsidRDefault="00B334BC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*/Вид обременения./Сведения о залоге, обязательно заполняется при  block_type_code=COLO/Информация о счете (при его наличии)</w:t>
            </w:r>
          </w:p>
          <w:p w14:paraId="4E9A9B2C" w14:textId="2CD0CF03" w:rsidR="00FB49F9" w:rsidRPr="005C73BD" w:rsidRDefault="00B334BC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lastRenderedPageBreak/>
              <w:t>(REGISTER_OF_SHAREHOLDERS_V02/register_list/shareholder/security_balance/blocked/block_type/pledgee_info/account_dtls_v02)</w:t>
            </w:r>
          </w:p>
        </w:tc>
        <w:tc>
          <w:tcPr>
            <w:tcW w:w="4536" w:type="dxa"/>
            <w:shd w:val="clear" w:color="000000" w:fill="F2F2F2"/>
            <w:vAlign w:val="center"/>
            <w:hideMark/>
          </w:tcPr>
          <w:p w14:paraId="1DAC022F" w14:textId="570DFC73" w:rsidR="00FB49F9" w:rsidRPr="005C73BD" w:rsidRDefault="00FB49F9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Счет залогодержателя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6ADC7EFE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2800BFC6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3FC9DF2E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3E83AFCB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5CFBCE8B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432F957E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1386EB4D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ОПЦ</w:t>
            </w:r>
          </w:p>
        </w:tc>
      </w:tr>
      <w:tr w:rsidR="00FB49F9" w:rsidRPr="005C73BD" w14:paraId="1680E276" w14:textId="77777777" w:rsidTr="008E6474">
        <w:trPr>
          <w:trHeight w:val="300"/>
        </w:trPr>
        <w:tc>
          <w:tcPr>
            <w:tcW w:w="6799" w:type="dxa"/>
            <w:shd w:val="clear" w:color="000000" w:fill="F2F2F2"/>
          </w:tcPr>
          <w:p w14:paraId="0D2D276E" w14:textId="77777777" w:rsidR="00186CD4" w:rsidRPr="005C73BD" w:rsidRDefault="00186CD4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*/Статус налогоплательщика/Признак наличия налоговой льготы</w:t>
            </w:r>
          </w:p>
          <w:p w14:paraId="1C5078F5" w14:textId="08D55579" w:rsidR="00FB49F9" w:rsidRPr="005C73BD" w:rsidRDefault="00186CD4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(REGISTER_OF_SHAREHOLDERS_V02/register_list/shareholder/tax_category/tax_exempt_indicator)</w:t>
            </w:r>
          </w:p>
        </w:tc>
        <w:tc>
          <w:tcPr>
            <w:tcW w:w="4536" w:type="dxa"/>
            <w:shd w:val="clear" w:color="000000" w:fill="F2F2F2"/>
            <w:vAlign w:val="center"/>
            <w:hideMark/>
          </w:tcPr>
          <w:p w14:paraId="53A3BFB6" w14:textId="2F0CE240" w:rsidR="00FB49F9" w:rsidRPr="005C73BD" w:rsidRDefault="00FB49F9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Признак налоговой льготы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4BFE9A69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ОПЦ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01767A33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393AB804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ОПЦ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1CB241DB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7D9529AC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5E6CB7C0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0BD21BCB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ОПЦ</w:t>
            </w:r>
          </w:p>
        </w:tc>
      </w:tr>
      <w:tr w:rsidR="00FB49F9" w:rsidRPr="005C73BD" w14:paraId="602CC69B" w14:textId="77777777" w:rsidTr="008E6474">
        <w:trPr>
          <w:trHeight w:val="300"/>
        </w:trPr>
        <w:tc>
          <w:tcPr>
            <w:tcW w:w="6799" w:type="dxa"/>
            <w:shd w:val="clear" w:color="000000" w:fill="F2F2F2"/>
          </w:tcPr>
          <w:p w14:paraId="6D75EBA4" w14:textId="5489CC8A" w:rsidR="00186CD4" w:rsidRPr="005C73BD" w:rsidRDefault="00186CD4" w:rsidP="00186C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общей схеме такого блока нет. Блок добавлен в шаблон 0010 и 0013</w:t>
            </w:r>
            <w:r w:rsidR="004079E8"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14:paraId="4C0A54D7" w14:textId="77777777" w:rsidR="00FB49F9" w:rsidRPr="005C73BD" w:rsidRDefault="004079E8" w:rsidP="00186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*/Дополнительная информация/*/Банковские реквизиты стороны в иностранной валюте (указываются банковские реквизиты получателя дохода по ценным бумагам)/*</w:t>
            </w:r>
          </w:p>
          <w:p w14:paraId="7860862D" w14:textId="3D05F922" w:rsidR="004079E8" w:rsidRPr="005C73BD" w:rsidRDefault="004079E8" w:rsidP="00186C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(REGISTER_OF_SHAREHOLDERS_V02/add_info/XtnsnDt/bank_prop_curr)</w:t>
            </w:r>
          </w:p>
        </w:tc>
        <w:tc>
          <w:tcPr>
            <w:tcW w:w="4536" w:type="dxa"/>
            <w:shd w:val="clear" w:color="000000" w:fill="F2F2F2"/>
            <w:vAlign w:val="center"/>
            <w:hideMark/>
          </w:tcPr>
          <w:p w14:paraId="697C86AE" w14:textId="414A9B6F" w:rsidR="00FB49F9" w:rsidRPr="005C73BD" w:rsidRDefault="00FB49F9" w:rsidP="00443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Банковские реквизиты валютн</w:t>
            </w:r>
            <w:r w:rsidR="00F863E1" w:rsidRPr="005C73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ые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6947BBCB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7FFC3AE0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0A6BA54E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5EB1539C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53E1834D" w14:textId="3F612420" w:rsidR="00FB49F9" w:rsidRPr="005C73BD" w:rsidRDefault="000F1D24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0D7715F0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2C91606B" w14:textId="77777777" w:rsidR="00FB49F9" w:rsidRPr="005C73BD" w:rsidRDefault="00FB49F9" w:rsidP="0044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7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ОПЦ</w:t>
            </w:r>
          </w:p>
        </w:tc>
      </w:tr>
    </w:tbl>
    <w:p w14:paraId="784FFDCD" w14:textId="77777777" w:rsidR="00443768" w:rsidRPr="005C73BD" w:rsidRDefault="00443768" w:rsidP="004437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3BD">
        <w:rPr>
          <w:rFonts w:ascii="Times New Roman" w:hAnsi="Times New Roman" w:cs="Times New Roman"/>
          <w:sz w:val="20"/>
          <w:szCs w:val="20"/>
        </w:rPr>
        <w:t>Обязательно - ОБ</w:t>
      </w:r>
    </w:p>
    <w:p w14:paraId="2FC89E3B" w14:textId="77777777" w:rsidR="00443768" w:rsidRPr="005C73BD" w:rsidRDefault="00443768" w:rsidP="004437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3BD">
        <w:rPr>
          <w:rFonts w:ascii="Times New Roman" w:hAnsi="Times New Roman" w:cs="Times New Roman"/>
          <w:sz w:val="20"/>
          <w:szCs w:val="20"/>
        </w:rPr>
        <w:t>Опционально - ОПЦ</w:t>
      </w:r>
    </w:p>
    <w:p w14:paraId="3E6B018B" w14:textId="77777777" w:rsidR="00443768" w:rsidRPr="005C73BD" w:rsidRDefault="00443768" w:rsidP="004437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3BD">
        <w:rPr>
          <w:rFonts w:ascii="Times New Roman" w:hAnsi="Times New Roman" w:cs="Times New Roman"/>
          <w:sz w:val="20"/>
          <w:szCs w:val="20"/>
        </w:rPr>
        <w:t>Запрещено - ЗАПР</w:t>
      </w:r>
    </w:p>
    <w:p w14:paraId="2A270F9C" w14:textId="77777777" w:rsidR="00443768" w:rsidRPr="005C73BD" w:rsidRDefault="00443768" w:rsidP="004437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3BD">
        <w:rPr>
          <w:rFonts w:ascii="Times New Roman" w:hAnsi="Times New Roman" w:cs="Times New Roman"/>
          <w:sz w:val="20"/>
          <w:szCs w:val="20"/>
        </w:rPr>
        <w:t>Отсутствует - нет</w:t>
      </w:r>
    </w:p>
    <w:p w14:paraId="734A3E38" w14:textId="10E9E703" w:rsidR="002C5C27" w:rsidRPr="005C73BD" w:rsidRDefault="002C5C27" w:rsidP="00646742"/>
    <w:p w14:paraId="78500AAB" w14:textId="25A26553" w:rsidR="00443768" w:rsidRPr="005C73BD" w:rsidRDefault="00443768" w:rsidP="00443768">
      <w:pPr>
        <w:pStyle w:val="2"/>
      </w:pPr>
      <w:bookmarkStart w:id="80" w:name="_Toc31291012"/>
      <w:bookmarkStart w:id="81" w:name="_Toc32939087"/>
      <w:r w:rsidRPr="005C73BD">
        <w:t>Примеры сообщений</w:t>
      </w:r>
      <w:r w:rsidR="00FB5AEF" w:rsidRPr="005C73BD">
        <w:rPr>
          <w:lang w:val="en-US"/>
        </w:rPr>
        <w:t xml:space="preserve"> </w:t>
      </w:r>
      <w:r w:rsidR="00FB5AEF" w:rsidRPr="005C73BD">
        <w:t>по шаблонам</w:t>
      </w:r>
      <w:r w:rsidRPr="005C73BD">
        <w:t>.</w:t>
      </w:r>
      <w:bookmarkEnd w:id="80"/>
      <w:bookmarkEnd w:id="81"/>
    </w:p>
    <w:p w14:paraId="6215F765" w14:textId="23DDDB82" w:rsidR="003764C6" w:rsidRPr="005C73BD" w:rsidRDefault="003764C6" w:rsidP="003764C6">
      <w:r w:rsidRPr="005C73BD">
        <w:t>В текущий момент времени может существовать только один набор шаблонов схем раскрытия.</w:t>
      </w:r>
    </w:p>
    <w:tbl>
      <w:tblPr>
        <w:tblStyle w:val="af8"/>
        <w:tblW w:w="10627" w:type="dxa"/>
        <w:tblLook w:val="04A0" w:firstRow="1" w:lastRow="0" w:firstColumn="1" w:lastColumn="0" w:noHBand="0" w:noVBand="1"/>
      </w:tblPr>
      <w:tblGrid>
        <w:gridCol w:w="414"/>
        <w:gridCol w:w="3930"/>
        <w:gridCol w:w="1192"/>
        <w:gridCol w:w="1174"/>
        <w:gridCol w:w="1188"/>
        <w:gridCol w:w="2729"/>
      </w:tblGrid>
      <w:tr w:rsidR="00443768" w:rsidRPr="00366A0E" w14:paraId="66831234" w14:textId="1DF7F1EA" w:rsidTr="00173AC8">
        <w:trPr>
          <w:tblHeader/>
        </w:trPr>
        <w:tc>
          <w:tcPr>
            <w:tcW w:w="414" w:type="dxa"/>
            <w:vAlign w:val="center"/>
          </w:tcPr>
          <w:p w14:paraId="318B13BD" w14:textId="51BF3153" w:rsidR="00443768" w:rsidRPr="00366A0E" w:rsidRDefault="00443768" w:rsidP="00443768">
            <w:pPr>
              <w:jc w:val="center"/>
              <w:rPr>
                <w:b/>
                <w:i/>
                <w:sz w:val="16"/>
                <w:szCs w:val="16"/>
              </w:rPr>
            </w:pPr>
            <w:r w:rsidRPr="00366A0E">
              <w:rPr>
                <w:b/>
                <w:i/>
                <w:sz w:val="16"/>
                <w:szCs w:val="16"/>
              </w:rPr>
              <w:t>№</w:t>
            </w:r>
          </w:p>
        </w:tc>
        <w:tc>
          <w:tcPr>
            <w:tcW w:w="3930" w:type="dxa"/>
            <w:vAlign w:val="center"/>
          </w:tcPr>
          <w:p w14:paraId="3F80F8E6" w14:textId="1C36F309" w:rsidR="00443768" w:rsidRPr="00366A0E" w:rsidRDefault="00443768" w:rsidP="00443768">
            <w:pPr>
              <w:jc w:val="center"/>
              <w:rPr>
                <w:b/>
                <w:i/>
                <w:sz w:val="16"/>
                <w:szCs w:val="16"/>
              </w:rPr>
            </w:pPr>
            <w:r w:rsidRPr="00366A0E">
              <w:rPr>
                <w:b/>
                <w:i/>
                <w:sz w:val="16"/>
                <w:szCs w:val="16"/>
              </w:rPr>
              <w:t>Название шаблона</w:t>
            </w:r>
          </w:p>
        </w:tc>
        <w:tc>
          <w:tcPr>
            <w:tcW w:w="1192" w:type="dxa"/>
            <w:vAlign w:val="center"/>
          </w:tcPr>
          <w:p w14:paraId="51D97515" w14:textId="76F1C6F6" w:rsidR="00443768" w:rsidRPr="00366A0E" w:rsidRDefault="00443768" w:rsidP="00443768">
            <w:pPr>
              <w:jc w:val="center"/>
              <w:rPr>
                <w:b/>
                <w:i/>
                <w:sz w:val="16"/>
                <w:szCs w:val="16"/>
              </w:rPr>
            </w:pPr>
            <w:r w:rsidRPr="00366A0E">
              <w:rPr>
                <w:b/>
                <w:i/>
                <w:sz w:val="16"/>
                <w:szCs w:val="16"/>
              </w:rPr>
              <w:t>Код шаблона</w:t>
            </w:r>
          </w:p>
        </w:tc>
        <w:tc>
          <w:tcPr>
            <w:tcW w:w="1174" w:type="dxa"/>
            <w:vAlign w:val="center"/>
          </w:tcPr>
          <w:p w14:paraId="1E6D8531" w14:textId="33DE7C0A" w:rsidR="00443768" w:rsidRPr="00366A0E" w:rsidRDefault="00443768" w:rsidP="00443768">
            <w:pPr>
              <w:jc w:val="center"/>
              <w:rPr>
                <w:b/>
                <w:i/>
                <w:sz w:val="16"/>
                <w:szCs w:val="16"/>
              </w:rPr>
            </w:pPr>
            <w:r w:rsidRPr="00366A0E">
              <w:rPr>
                <w:b/>
                <w:i/>
                <w:sz w:val="16"/>
                <w:szCs w:val="16"/>
                <w:lang w:val="en-US"/>
              </w:rPr>
              <w:t>XSD</w:t>
            </w:r>
            <w:r w:rsidRPr="00366A0E">
              <w:rPr>
                <w:b/>
                <w:i/>
                <w:sz w:val="16"/>
                <w:szCs w:val="16"/>
              </w:rPr>
              <w:t xml:space="preserve"> шаблона</w:t>
            </w:r>
          </w:p>
        </w:tc>
        <w:tc>
          <w:tcPr>
            <w:tcW w:w="1188" w:type="dxa"/>
            <w:vAlign w:val="center"/>
          </w:tcPr>
          <w:p w14:paraId="6A9B651E" w14:textId="655A90F1" w:rsidR="00443768" w:rsidRPr="00366A0E" w:rsidRDefault="00443768" w:rsidP="00443768">
            <w:pPr>
              <w:jc w:val="center"/>
              <w:rPr>
                <w:b/>
                <w:i/>
                <w:sz w:val="16"/>
                <w:szCs w:val="16"/>
              </w:rPr>
            </w:pPr>
            <w:r w:rsidRPr="00366A0E">
              <w:rPr>
                <w:b/>
                <w:i/>
                <w:sz w:val="16"/>
                <w:szCs w:val="16"/>
                <w:lang w:val="en-US"/>
              </w:rPr>
              <w:t>XML</w:t>
            </w:r>
            <w:r w:rsidRPr="00366A0E">
              <w:rPr>
                <w:b/>
                <w:i/>
                <w:sz w:val="16"/>
                <w:szCs w:val="16"/>
              </w:rPr>
              <w:t xml:space="preserve"> примера</w:t>
            </w:r>
          </w:p>
        </w:tc>
        <w:tc>
          <w:tcPr>
            <w:tcW w:w="2729" w:type="dxa"/>
            <w:vAlign w:val="center"/>
          </w:tcPr>
          <w:p w14:paraId="4C086869" w14:textId="48E1CDAD" w:rsidR="00443768" w:rsidRPr="00366A0E" w:rsidRDefault="00443768" w:rsidP="00443768">
            <w:pPr>
              <w:jc w:val="center"/>
              <w:rPr>
                <w:b/>
                <w:i/>
                <w:sz w:val="16"/>
                <w:szCs w:val="16"/>
              </w:rPr>
            </w:pPr>
            <w:r w:rsidRPr="00366A0E">
              <w:rPr>
                <w:b/>
                <w:i/>
                <w:sz w:val="16"/>
                <w:szCs w:val="16"/>
              </w:rPr>
              <w:t>Примечание</w:t>
            </w:r>
          </w:p>
        </w:tc>
      </w:tr>
      <w:tr w:rsidR="00443768" w:rsidRPr="00366A0E" w14:paraId="25E25D28" w14:textId="799A6C24" w:rsidTr="00366A0E">
        <w:tc>
          <w:tcPr>
            <w:tcW w:w="414" w:type="dxa"/>
            <w:vAlign w:val="center"/>
          </w:tcPr>
          <w:p w14:paraId="4D5E3AB8" w14:textId="77777777" w:rsidR="00443768" w:rsidRPr="00366A0E" w:rsidRDefault="00443768" w:rsidP="00443768">
            <w:pPr>
              <w:pStyle w:val="a3"/>
              <w:numPr>
                <w:ilvl w:val="0"/>
                <w:numId w:val="3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930" w:type="dxa"/>
            <w:vAlign w:val="center"/>
          </w:tcPr>
          <w:p w14:paraId="32FF78EA" w14:textId="42F824AE" w:rsidR="00443768" w:rsidRPr="00366A0E" w:rsidRDefault="00443768" w:rsidP="00443768">
            <w:pPr>
              <w:rPr>
                <w:sz w:val="20"/>
                <w:szCs w:val="20"/>
              </w:rPr>
            </w:pPr>
            <w:r w:rsidRPr="00366A0E">
              <w:rPr>
                <w:sz w:val="20"/>
                <w:szCs w:val="20"/>
              </w:rPr>
              <w:t>Базовый без банковских реквизитов</w:t>
            </w:r>
          </w:p>
        </w:tc>
        <w:tc>
          <w:tcPr>
            <w:tcW w:w="1192" w:type="dxa"/>
            <w:vAlign w:val="center"/>
          </w:tcPr>
          <w:p w14:paraId="0DCE7B35" w14:textId="74236EFC" w:rsidR="00443768" w:rsidRPr="00366A0E" w:rsidRDefault="00443768" w:rsidP="00443768">
            <w:pPr>
              <w:jc w:val="center"/>
              <w:rPr>
                <w:b/>
                <w:sz w:val="20"/>
                <w:szCs w:val="20"/>
              </w:rPr>
            </w:pPr>
            <w:r w:rsidRPr="00366A0E">
              <w:rPr>
                <w:b/>
                <w:sz w:val="20"/>
                <w:szCs w:val="20"/>
              </w:rPr>
              <w:t>0001</w:t>
            </w:r>
          </w:p>
        </w:tc>
        <w:tc>
          <w:tcPr>
            <w:tcW w:w="1174" w:type="dxa"/>
            <w:vAlign w:val="center"/>
          </w:tcPr>
          <w:p w14:paraId="45595DB2" w14:textId="48A85D7B" w:rsidR="00443768" w:rsidRPr="00366A0E" w:rsidRDefault="00123E49" w:rsidP="00946E0B">
            <w:pPr>
              <w:rPr>
                <w:sz w:val="20"/>
                <w:szCs w:val="20"/>
              </w:rPr>
            </w:pPr>
            <w:hyperlink r:id="rId32" w:history="1">
              <w:r w:rsidR="00946E0B" w:rsidRPr="00366A0E">
                <w:rPr>
                  <w:rStyle w:val="af6"/>
                  <w:sz w:val="20"/>
                  <w:szCs w:val="20"/>
                </w:rPr>
                <w:t>0001.xsd</w:t>
              </w:r>
            </w:hyperlink>
          </w:p>
        </w:tc>
        <w:tc>
          <w:tcPr>
            <w:tcW w:w="1188" w:type="dxa"/>
            <w:shd w:val="clear" w:color="auto" w:fill="auto"/>
            <w:vAlign w:val="center"/>
          </w:tcPr>
          <w:p w14:paraId="106C4D69" w14:textId="05971B73" w:rsidR="00443768" w:rsidRPr="00366A0E" w:rsidRDefault="00123E49" w:rsidP="00443768">
            <w:pPr>
              <w:rPr>
                <w:sz w:val="20"/>
                <w:szCs w:val="20"/>
              </w:rPr>
            </w:pPr>
            <w:hyperlink r:id="rId33" w:history="1">
              <w:r w:rsidR="00E44D9B" w:rsidRPr="00366A0E">
                <w:rPr>
                  <w:rStyle w:val="af6"/>
                  <w:sz w:val="20"/>
                  <w:szCs w:val="20"/>
                </w:rPr>
                <w:t>0001.xml</w:t>
              </w:r>
            </w:hyperlink>
          </w:p>
        </w:tc>
        <w:tc>
          <w:tcPr>
            <w:tcW w:w="2729" w:type="dxa"/>
            <w:shd w:val="clear" w:color="auto" w:fill="auto"/>
            <w:vAlign w:val="center"/>
          </w:tcPr>
          <w:p w14:paraId="3433A5C7" w14:textId="77777777" w:rsidR="00443768" w:rsidRPr="00366A0E" w:rsidRDefault="00443768" w:rsidP="00443768">
            <w:pPr>
              <w:rPr>
                <w:sz w:val="20"/>
                <w:szCs w:val="20"/>
              </w:rPr>
            </w:pPr>
          </w:p>
        </w:tc>
      </w:tr>
      <w:tr w:rsidR="00443768" w:rsidRPr="00366A0E" w14:paraId="416B022F" w14:textId="3C6B9125" w:rsidTr="00366A0E">
        <w:tc>
          <w:tcPr>
            <w:tcW w:w="414" w:type="dxa"/>
            <w:vAlign w:val="center"/>
          </w:tcPr>
          <w:p w14:paraId="781CA138" w14:textId="77777777" w:rsidR="00443768" w:rsidRPr="00366A0E" w:rsidRDefault="00443768" w:rsidP="00443768">
            <w:pPr>
              <w:pStyle w:val="a3"/>
              <w:numPr>
                <w:ilvl w:val="0"/>
                <w:numId w:val="3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930" w:type="dxa"/>
            <w:vAlign w:val="center"/>
          </w:tcPr>
          <w:p w14:paraId="7D61CB70" w14:textId="0F9EB34B" w:rsidR="00443768" w:rsidRPr="00366A0E" w:rsidRDefault="00443768" w:rsidP="005E3B23">
            <w:pPr>
              <w:rPr>
                <w:sz w:val="20"/>
                <w:szCs w:val="20"/>
              </w:rPr>
            </w:pPr>
            <w:r w:rsidRPr="00366A0E">
              <w:rPr>
                <w:sz w:val="20"/>
                <w:szCs w:val="20"/>
              </w:rPr>
              <w:t>Базовый с банковскими реквизитами</w:t>
            </w:r>
            <w:r w:rsidR="00D558D6">
              <w:rPr>
                <w:sz w:val="20"/>
                <w:szCs w:val="20"/>
              </w:rPr>
              <w:t xml:space="preserve">. </w:t>
            </w:r>
            <w:r w:rsidR="00D558D6" w:rsidRPr="00D558D6">
              <w:rPr>
                <w:sz w:val="20"/>
                <w:szCs w:val="20"/>
              </w:rPr>
              <w:t>С возможностью подстановки банковских реквизитов НД</w:t>
            </w:r>
            <w:r w:rsidRPr="00366A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92" w:type="dxa"/>
            <w:vAlign w:val="center"/>
          </w:tcPr>
          <w:p w14:paraId="2BC68FAF" w14:textId="695EB0D3" w:rsidR="00443768" w:rsidRPr="00366A0E" w:rsidRDefault="00443768" w:rsidP="00443768">
            <w:pPr>
              <w:jc w:val="center"/>
              <w:rPr>
                <w:b/>
                <w:sz w:val="20"/>
                <w:szCs w:val="20"/>
              </w:rPr>
            </w:pPr>
            <w:r w:rsidRPr="00366A0E">
              <w:rPr>
                <w:b/>
                <w:sz w:val="20"/>
                <w:szCs w:val="20"/>
              </w:rPr>
              <w:t>0002</w:t>
            </w:r>
          </w:p>
        </w:tc>
        <w:tc>
          <w:tcPr>
            <w:tcW w:w="1174" w:type="dxa"/>
            <w:vAlign w:val="center"/>
          </w:tcPr>
          <w:p w14:paraId="7B82FA1F" w14:textId="497F3A18" w:rsidR="00443768" w:rsidRPr="00366A0E" w:rsidRDefault="00123E49" w:rsidP="00443768">
            <w:pPr>
              <w:rPr>
                <w:sz w:val="20"/>
                <w:szCs w:val="20"/>
              </w:rPr>
            </w:pPr>
            <w:hyperlink r:id="rId34" w:history="1">
              <w:r w:rsidR="00946E0B" w:rsidRPr="00366A0E">
                <w:rPr>
                  <w:rStyle w:val="af6"/>
                  <w:sz w:val="20"/>
                  <w:szCs w:val="20"/>
                </w:rPr>
                <w:t>0002.xsd</w:t>
              </w:r>
            </w:hyperlink>
          </w:p>
        </w:tc>
        <w:tc>
          <w:tcPr>
            <w:tcW w:w="1188" w:type="dxa"/>
            <w:shd w:val="clear" w:color="auto" w:fill="auto"/>
            <w:vAlign w:val="center"/>
          </w:tcPr>
          <w:p w14:paraId="6AC27763" w14:textId="640D2BA9" w:rsidR="00443768" w:rsidRPr="00366A0E" w:rsidRDefault="00123E49" w:rsidP="00443768">
            <w:pPr>
              <w:rPr>
                <w:sz w:val="20"/>
                <w:szCs w:val="20"/>
              </w:rPr>
            </w:pPr>
            <w:hyperlink r:id="rId35" w:history="1">
              <w:r w:rsidR="00E44D9B" w:rsidRPr="00366A0E">
                <w:rPr>
                  <w:rStyle w:val="af6"/>
                  <w:sz w:val="20"/>
                  <w:szCs w:val="20"/>
                </w:rPr>
                <w:t>0002.xml</w:t>
              </w:r>
            </w:hyperlink>
          </w:p>
        </w:tc>
        <w:tc>
          <w:tcPr>
            <w:tcW w:w="2729" w:type="dxa"/>
            <w:shd w:val="clear" w:color="auto" w:fill="auto"/>
            <w:vAlign w:val="center"/>
          </w:tcPr>
          <w:p w14:paraId="05AC07B8" w14:textId="0A263BDE" w:rsidR="00443768" w:rsidRPr="00366A0E" w:rsidRDefault="00D558D6" w:rsidP="00443768">
            <w:pPr>
              <w:rPr>
                <w:sz w:val="20"/>
                <w:szCs w:val="20"/>
              </w:rPr>
            </w:pPr>
            <w:r w:rsidRPr="00366A0E">
              <w:rPr>
                <w:sz w:val="20"/>
                <w:szCs w:val="20"/>
              </w:rPr>
              <w:t>с возможностью указания признака выплаты через НД payment_from_nominee=Y</w:t>
            </w:r>
          </w:p>
        </w:tc>
      </w:tr>
      <w:tr w:rsidR="00443768" w:rsidRPr="00366A0E" w14:paraId="145B868E" w14:textId="33B0D810" w:rsidTr="00366A0E">
        <w:tc>
          <w:tcPr>
            <w:tcW w:w="414" w:type="dxa"/>
            <w:vAlign w:val="center"/>
          </w:tcPr>
          <w:p w14:paraId="413F8A29" w14:textId="77777777" w:rsidR="00443768" w:rsidRPr="00366A0E" w:rsidRDefault="00443768" w:rsidP="00443768">
            <w:pPr>
              <w:pStyle w:val="a3"/>
              <w:numPr>
                <w:ilvl w:val="0"/>
                <w:numId w:val="3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930" w:type="dxa"/>
            <w:vAlign w:val="center"/>
          </w:tcPr>
          <w:p w14:paraId="3DA40C81" w14:textId="16103DDE" w:rsidR="00443768" w:rsidRPr="00366A0E" w:rsidRDefault="00443768" w:rsidP="0089282F">
            <w:pPr>
              <w:rPr>
                <w:sz w:val="20"/>
                <w:szCs w:val="20"/>
              </w:rPr>
            </w:pPr>
            <w:r w:rsidRPr="00366A0E">
              <w:rPr>
                <w:sz w:val="20"/>
                <w:szCs w:val="20"/>
              </w:rPr>
              <w:t>Расширенный</w:t>
            </w:r>
            <w:r w:rsidR="00272EAD" w:rsidRPr="00366A0E">
              <w:rPr>
                <w:sz w:val="20"/>
                <w:szCs w:val="20"/>
              </w:rPr>
              <w:t>*</w:t>
            </w:r>
            <w:r w:rsidRPr="00366A0E">
              <w:rPr>
                <w:sz w:val="20"/>
                <w:szCs w:val="20"/>
              </w:rPr>
              <w:t xml:space="preserve"> </w:t>
            </w:r>
            <w:r w:rsidR="0089282F" w:rsidRPr="00366A0E">
              <w:rPr>
                <w:sz w:val="20"/>
                <w:szCs w:val="20"/>
              </w:rPr>
              <w:t>без</w:t>
            </w:r>
            <w:r w:rsidRPr="00366A0E">
              <w:rPr>
                <w:sz w:val="20"/>
                <w:szCs w:val="20"/>
              </w:rPr>
              <w:t xml:space="preserve"> </w:t>
            </w:r>
            <w:r w:rsidR="0089282F" w:rsidRPr="00366A0E">
              <w:rPr>
                <w:sz w:val="20"/>
                <w:szCs w:val="20"/>
              </w:rPr>
              <w:t>банковских реквизитов</w:t>
            </w:r>
          </w:p>
        </w:tc>
        <w:tc>
          <w:tcPr>
            <w:tcW w:w="1192" w:type="dxa"/>
            <w:vAlign w:val="center"/>
          </w:tcPr>
          <w:p w14:paraId="598080E3" w14:textId="560FDB6B" w:rsidR="00443768" w:rsidRPr="00366A0E" w:rsidRDefault="00443768" w:rsidP="00443768">
            <w:pPr>
              <w:jc w:val="center"/>
              <w:rPr>
                <w:b/>
                <w:sz w:val="20"/>
                <w:szCs w:val="20"/>
              </w:rPr>
            </w:pPr>
            <w:r w:rsidRPr="00366A0E">
              <w:rPr>
                <w:b/>
                <w:sz w:val="20"/>
                <w:szCs w:val="20"/>
              </w:rPr>
              <w:t>0003</w:t>
            </w:r>
          </w:p>
        </w:tc>
        <w:tc>
          <w:tcPr>
            <w:tcW w:w="1174" w:type="dxa"/>
            <w:vAlign w:val="center"/>
          </w:tcPr>
          <w:p w14:paraId="31DD5E01" w14:textId="4C83C27B" w:rsidR="00443768" w:rsidRPr="00366A0E" w:rsidRDefault="00123E49" w:rsidP="00443768">
            <w:pPr>
              <w:rPr>
                <w:sz w:val="20"/>
                <w:szCs w:val="20"/>
              </w:rPr>
            </w:pPr>
            <w:hyperlink r:id="rId36" w:history="1">
              <w:r w:rsidR="00946E0B" w:rsidRPr="00366A0E">
                <w:rPr>
                  <w:rStyle w:val="af6"/>
                  <w:sz w:val="20"/>
                  <w:szCs w:val="20"/>
                </w:rPr>
                <w:t>0003.xsd</w:t>
              </w:r>
            </w:hyperlink>
          </w:p>
        </w:tc>
        <w:tc>
          <w:tcPr>
            <w:tcW w:w="1188" w:type="dxa"/>
            <w:shd w:val="clear" w:color="auto" w:fill="auto"/>
            <w:vAlign w:val="center"/>
          </w:tcPr>
          <w:p w14:paraId="146C2887" w14:textId="227D90CB" w:rsidR="00443768" w:rsidRPr="00366A0E" w:rsidRDefault="00123E49" w:rsidP="00443768">
            <w:pPr>
              <w:rPr>
                <w:sz w:val="20"/>
                <w:szCs w:val="20"/>
              </w:rPr>
            </w:pPr>
            <w:hyperlink r:id="rId37" w:history="1">
              <w:r w:rsidR="00E44D9B" w:rsidRPr="00366A0E">
                <w:rPr>
                  <w:rStyle w:val="af6"/>
                  <w:sz w:val="20"/>
                  <w:szCs w:val="20"/>
                </w:rPr>
                <w:t>0003.xml</w:t>
              </w:r>
            </w:hyperlink>
          </w:p>
        </w:tc>
        <w:tc>
          <w:tcPr>
            <w:tcW w:w="2729" w:type="dxa"/>
            <w:shd w:val="clear" w:color="auto" w:fill="auto"/>
            <w:vAlign w:val="center"/>
          </w:tcPr>
          <w:p w14:paraId="225DBCD3" w14:textId="77777777" w:rsidR="00443768" w:rsidRPr="00366A0E" w:rsidRDefault="00443768" w:rsidP="00443768">
            <w:pPr>
              <w:rPr>
                <w:sz w:val="20"/>
                <w:szCs w:val="20"/>
              </w:rPr>
            </w:pPr>
          </w:p>
        </w:tc>
      </w:tr>
      <w:tr w:rsidR="00443768" w:rsidRPr="00366A0E" w14:paraId="6B7F4C49" w14:textId="0121AA6C" w:rsidTr="00366A0E">
        <w:tc>
          <w:tcPr>
            <w:tcW w:w="414" w:type="dxa"/>
            <w:vAlign w:val="center"/>
          </w:tcPr>
          <w:p w14:paraId="1645C251" w14:textId="77777777" w:rsidR="00443768" w:rsidRPr="00366A0E" w:rsidRDefault="00443768" w:rsidP="00443768">
            <w:pPr>
              <w:pStyle w:val="a3"/>
              <w:numPr>
                <w:ilvl w:val="0"/>
                <w:numId w:val="3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930" w:type="dxa"/>
            <w:vAlign w:val="center"/>
          </w:tcPr>
          <w:p w14:paraId="0D3C50E8" w14:textId="4D40680E" w:rsidR="00443768" w:rsidRPr="00366A0E" w:rsidRDefault="00D558D6" w:rsidP="005E3B23">
            <w:pPr>
              <w:rPr>
                <w:sz w:val="20"/>
                <w:szCs w:val="20"/>
              </w:rPr>
            </w:pPr>
            <w:r w:rsidRPr="00D558D6">
              <w:rPr>
                <w:sz w:val="20"/>
                <w:szCs w:val="20"/>
              </w:rPr>
              <w:t xml:space="preserve">Расширенный с банковскими реквизитами лиц, осуществляющих права по ценным бумагам </w:t>
            </w:r>
          </w:p>
        </w:tc>
        <w:tc>
          <w:tcPr>
            <w:tcW w:w="1192" w:type="dxa"/>
            <w:vAlign w:val="center"/>
          </w:tcPr>
          <w:p w14:paraId="5DF87F97" w14:textId="3AE4CFAE" w:rsidR="00443768" w:rsidRPr="00366A0E" w:rsidRDefault="00443768">
            <w:pPr>
              <w:jc w:val="center"/>
              <w:rPr>
                <w:b/>
                <w:sz w:val="20"/>
                <w:szCs w:val="20"/>
              </w:rPr>
            </w:pPr>
            <w:r w:rsidRPr="00366A0E">
              <w:rPr>
                <w:b/>
                <w:sz w:val="20"/>
                <w:szCs w:val="20"/>
              </w:rPr>
              <w:t>00</w:t>
            </w:r>
            <w:r w:rsidR="00D558D6">
              <w:rPr>
                <w:b/>
                <w:sz w:val="20"/>
                <w:szCs w:val="20"/>
              </w:rPr>
              <w:t>1</w:t>
            </w:r>
            <w:r w:rsidRPr="00366A0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4" w:type="dxa"/>
            <w:vAlign w:val="center"/>
          </w:tcPr>
          <w:p w14:paraId="21439D3F" w14:textId="5B6FDDAB" w:rsidR="00443768" w:rsidRPr="00366A0E" w:rsidRDefault="00123E49" w:rsidP="00443768">
            <w:pPr>
              <w:rPr>
                <w:sz w:val="20"/>
                <w:szCs w:val="20"/>
              </w:rPr>
            </w:pPr>
            <w:hyperlink r:id="rId38" w:history="1">
              <w:r w:rsidR="00D558D6">
                <w:rPr>
                  <w:rStyle w:val="af6"/>
                  <w:sz w:val="20"/>
                  <w:szCs w:val="20"/>
                </w:rPr>
                <w:t>0014.xsd</w:t>
              </w:r>
            </w:hyperlink>
          </w:p>
        </w:tc>
        <w:tc>
          <w:tcPr>
            <w:tcW w:w="1188" w:type="dxa"/>
            <w:shd w:val="clear" w:color="auto" w:fill="auto"/>
            <w:vAlign w:val="center"/>
          </w:tcPr>
          <w:p w14:paraId="39F4481D" w14:textId="74750E23" w:rsidR="00443768" w:rsidRPr="00366A0E" w:rsidRDefault="00123E49" w:rsidP="00443768">
            <w:pPr>
              <w:rPr>
                <w:sz w:val="20"/>
                <w:szCs w:val="20"/>
                <w:lang w:val="en-US"/>
              </w:rPr>
            </w:pPr>
            <w:hyperlink r:id="rId39" w:history="1">
              <w:r w:rsidR="00D558D6">
                <w:rPr>
                  <w:rStyle w:val="af6"/>
                  <w:sz w:val="20"/>
                  <w:szCs w:val="20"/>
                  <w:lang w:val="en-US"/>
                </w:rPr>
                <w:t>0014.xml</w:t>
              </w:r>
            </w:hyperlink>
          </w:p>
        </w:tc>
        <w:tc>
          <w:tcPr>
            <w:tcW w:w="2729" w:type="dxa"/>
            <w:shd w:val="clear" w:color="auto" w:fill="auto"/>
            <w:vAlign w:val="center"/>
          </w:tcPr>
          <w:p w14:paraId="03939474" w14:textId="730673EE" w:rsidR="00443768" w:rsidRPr="00366A0E" w:rsidRDefault="00E44D9B" w:rsidP="00D62DB8">
            <w:pPr>
              <w:rPr>
                <w:sz w:val="20"/>
                <w:szCs w:val="20"/>
              </w:rPr>
            </w:pPr>
            <w:r w:rsidRPr="00366A0E">
              <w:rPr>
                <w:sz w:val="20"/>
                <w:szCs w:val="20"/>
              </w:rPr>
              <w:t xml:space="preserve">это </w:t>
            </w:r>
            <w:r w:rsidR="00D62DB8" w:rsidRPr="00366A0E">
              <w:rPr>
                <w:sz w:val="20"/>
                <w:szCs w:val="20"/>
              </w:rPr>
              <w:t>аналог</w:t>
            </w:r>
            <w:r w:rsidRPr="00366A0E">
              <w:rPr>
                <w:sz w:val="20"/>
                <w:szCs w:val="20"/>
              </w:rPr>
              <w:t xml:space="preserve"> пример</w:t>
            </w:r>
            <w:r w:rsidR="00D62DB8" w:rsidRPr="00366A0E">
              <w:rPr>
                <w:sz w:val="20"/>
                <w:szCs w:val="20"/>
              </w:rPr>
              <w:t>а</w:t>
            </w:r>
            <w:r w:rsidRPr="00366A0E">
              <w:rPr>
                <w:sz w:val="20"/>
                <w:szCs w:val="20"/>
              </w:rPr>
              <w:t xml:space="preserve"> </w:t>
            </w:r>
            <w:hyperlink r:id="rId40" w:history="1">
              <w:r w:rsidRPr="00366A0E">
                <w:rPr>
                  <w:rStyle w:val="af6"/>
                  <w:sz w:val="20"/>
                  <w:szCs w:val="20"/>
                  <w:lang w:eastAsia="ru-RU"/>
                </w:rPr>
                <w:t>РаскрытиеКлиентаНРД.xml</w:t>
              </w:r>
            </w:hyperlink>
          </w:p>
        </w:tc>
      </w:tr>
      <w:tr w:rsidR="00443768" w:rsidRPr="00366A0E" w14:paraId="42984D31" w14:textId="4FB2E7DA" w:rsidTr="00366A0E">
        <w:tc>
          <w:tcPr>
            <w:tcW w:w="414" w:type="dxa"/>
            <w:vAlign w:val="center"/>
          </w:tcPr>
          <w:p w14:paraId="0D9E7EDD" w14:textId="77777777" w:rsidR="00443768" w:rsidRPr="00366A0E" w:rsidRDefault="00443768" w:rsidP="00443768">
            <w:pPr>
              <w:pStyle w:val="a3"/>
              <w:numPr>
                <w:ilvl w:val="0"/>
                <w:numId w:val="3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930" w:type="dxa"/>
            <w:vAlign w:val="center"/>
          </w:tcPr>
          <w:p w14:paraId="14759EF5" w14:textId="4A468EC5" w:rsidR="00443768" w:rsidRPr="00366A0E" w:rsidRDefault="0089282F" w:rsidP="005E3B23">
            <w:pPr>
              <w:rPr>
                <w:sz w:val="20"/>
                <w:szCs w:val="20"/>
              </w:rPr>
            </w:pPr>
            <w:r w:rsidRPr="00366A0E">
              <w:rPr>
                <w:sz w:val="20"/>
                <w:szCs w:val="20"/>
              </w:rPr>
              <w:t xml:space="preserve">Базовый с валютными реквизитами </w:t>
            </w:r>
          </w:p>
        </w:tc>
        <w:tc>
          <w:tcPr>
            <w:tcW w:w="1192" w:type="dxa"/>
            <w:vAlign w:val="center"/>
          </w:tcPr>
          <w:p w14:paraId="7F5FD918" w14:textId="0EC3190E" w:rsidR="00443768" w:rsidRPr="00366A0E" w:rsidRDefault="00443768" w:rsidP="00443768">
            <w:pPr>
              <w:jc w:val="center"/>
              <w:rPr>
                <w:b/>
                <w:sz w:val="20"/>
                <w:szCs w:val="20"/>
              </w:rPr>
            </w:pPr>
            <w:r w:rsidRPr="00366A0E">
              <w:rPr>
                <w:b/>
                <w:sz w:val="20"/>
                <w:szCs w:val="20"/>
              </w:rPr>
              <w:t>0010</w:t>
            </w:r>
          </w:p>
        </w:tc>
        <w:tc>
          <w:tcPr>
            <w:tcW w:w="1174" w:type="dxa"/>
            <w:vAlign w:val="center"/>
          </w:tcPr>
          <w:p w14:paraId="1B18617C" w14:textId="342621A2" w:rsidR="00443768" w:rsidRPr="00366A0E" w:rsidRDefault="00123E49" w:rsidP="00443768">
            <w:pPr>
              <w:rPr>
                <w:sz w:val="20"/>
                <w:szCs w:val="20"/>
              </w:rPr>
            </w:pPr>
            <w:hyperlink r:id="rId41" w:history="1">
              <w:r w:rsidR="00946E0B" w:rsidRPr="00366A0E">
                <w:rPr>
                  <w:rStyle w:val="af6"/>
                  <w:sz w:val="20"/>
                  <w:szCs w:val="20"/>
                </w:rPr>
                <w:t>0010.xsd</w:t>
              </w:r>
            </w:hyperlink>
          </w:p>
        </w:tc>
        <w:tc>
          <w:tcPr>
            <w:tcW w:w="1188" w:type="dxa"/>
            <w:shd w:val="clear" w:color="auto" w:fill="auto"/>
            <w:vAlign w:val="center"/>
          </w:tcPr>
          <w:p w14:paraId="11609DF4" w14:textId="298788A9" w:rsidR="00443768" w:rsidRPr="00366A0E" w:rsidRDefault="00123E49" w:rsidP="00443768">
            <w:pPr>
              <w:rPr>
                <w:sz w:val="20"/>
                <w:szCs w:val="20"/>
              </w:rPr>
            </w:pPr>
            <w:hyperlink r:id="rId42" w:history="1">
              <w:r w:rsidR="00E44D9B" w:rsidRPr="00366A0E">
                <w:rPr>
                  <w:rStyle w:val="af6"/>
                  <w:sz w:val="20"/>
                  <w:szCs w:val="20"/>
                </w:rPr>
                <w:t>0010.xml</w:t>
              </w:r>
            </w:hyperlink>
          </w:p>
        </w:tc>
        <w:tc>
          <w:tcPr>
            <w:tcW w:w="2729" w:type="dxa"/>
            <w:shd w:val="clear" w:color="auto" w:fill="auto"/>
            <w:vAlign w:val="center"/>
          </w:tcPr>
          <w:p w14:paraId="1D7586FF" w14:textId="77777777" w:rsidR="00443768" w:rsidRPr="00366A0E" w:rsidRDefault="00443768" w:rsidP="00443768">
            <w:pPr>
              <w:rPr>
                <w:sz w:val="20"/>
                <w:szCs w:val="20"/>
              </w:rPr>
            </w:pPr>
          </w:p>
        </w:tc>
      </w:tr>
      <w:tr w:rsidR="00443768" w:rsidRPr="00366A0E" w14:paraId="5F05B054" w14:textId="40C8B556" w:rsidTr="00366A0E">
        <w:tc>
          <w:tcPr>
            <w:tcW w:w="414" w:type="dxa"/>
            <w:vAlign w:val="center"/>
          </w:tcPr>
          <w:p w14:paraId="67D62970" w14:textId="77777777" w:rsidR="00443768" w:rsidRPr="00366A0E" w:rsidRDefault="00443768" w:rsidP="00443768">
            <w:pPr>
              <w:pStyle w:val="a3"/>
              <w:numPr>
                <w:ilvl w:val="0"/>
                <w:numId w:val="3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930" w:type="dxa"/>
            <w:vAlign w:val="center"/>
          </w:tcPr>
          <w:p w14:paraId="1E00A952" w14:textId="49AC476E" w:rsidR="00443768" w:rsidRPr="00366A0E" w:rsidRDefault="00D558D6" w:rsidP="00443768">
            <w:pPr>
              <w:rPr>
                <w:sz w:val="20"/>
                <w:szCs w:val="20"/>
              </w:rPr>
            </w:pPr>
            <w:r w:rsidRPr="00D558D6">
              <w:rPr>
                <w:sz w:val="20"/>
                <w:szCs w:val="20"/>
              </w:rPr>
              <w:t xml:space="preserve">Базовый с банковскими реквизитами лиц, осуществляющих права по ценным бумагам </w:t>
            </w:r>
          </w:p>
        </w:tc>
        <w:tc>
          <w:tcPr>
            <w:tcW w:w="1192" w:type="dxa"/>
            <w:vAlign w:val="center"/>
          </w:tcPr>
          <w:p w14:paraId="1A6C7D64" w14:textId="4E5FADDC" w:rsidR="00443768" w:rsidRPr="00366A0E" w:rsidRDefault="00443768" w:rsidP="00443768">
            <w:pPr>
              <w:jc w:val="center"/>
              <w:rPr>
                <w:b/>
                <w:sz w:val="20"/>
                <w:szCs w:val="20"/>
              </w:rPr>
            </w:pPr>
            <w:r w:rsidRPr="00366A0E">
              <w:rPr>
                <w:b/>
                <w:sz w:val="20"/>
                <w:szCs w:val="20"/>
              </w:rPr>
              <w:t>0012</w:t>
            </w:r>
          </w:p>
        </w:tc>
        <w:tc>
          <w:tcPr>
            <w:tcW w:w="1174" w:type="dxa"/>
            <w:vAlign w:val="center"/>
          </w:tcPr>
          <w:p w14:paraId="4F132D8F" w14:textId="36168905" w:rsidR="00443768" w:rsidRPr="00366A0E" w:rsidRDefault="00123E49" w:rsidP="00443768">
            <w:pPr>
              <w:rPr>
                <w:sz w:val="20"/>
                <w:szCs w:val="20"/>
              </w:rPr>
            </w:pPr>
            <w:hyperlink r:id="rId43" w:history="1">
              <w:r w:rsidR="00946E0B" w:rsidRPr="00366A0E">
                <w:rPr>
                  <w:rStyle w:val="af6"/>
                  <w:sz w:val="20"/>
                  <w:szCs w:val="20"/>
                </w:rPr>
                <w:t>0012.xsd</w:t>
              </w:r>
            </w:hyperlink>
          </w:p>
        </w:tc>
        <w:tc>
          <w:tcPr>
            <w:tcW w:w="1188" w:type="dxa"/>
            <w:shd w:val="clear" w:color="auto" w:fill="auto"/>
            <w:vAlign w:val="center"/>
          </w:tcPr>
          <w:p w14:paraId="2DC7A4B0" w14:textId="4C96A4A6" w:rsidR="00443768" w:rsidRPr="00366A0E" w:rsidRDefault="00123E49" w:rsidP="00443768">
            <w:pPr>
              <w:rPr>
                <w:sz w:val="20"/>
                <w:szCs w:val="20"/>
              </w:rPr>
            </w:pPr>
            <w:hyperlink r:id="rId44" w:history="1">
              <w:r w:rsidR="00E44D9B" w:rsidRPr="00366A0E">
                <w:rPr>
                  <w:rStyle w:val="af6"/>
                  <w:sz w:val="20"/>
                  <w:szCs w:val="20"/>
                </w:rPr>
                <w:t>0012.xml</w:t>
              </w:r>
            </w:hyperlink>
          </w:p>
        </w:tc>
        <w:tc>
          <w:tcPr>
            <w:tcW w:w="2729" w:type="dxa"/>
            <w:shd w:val="clear" w:color="auto" w:fill="auto"/>
            <w:vAlign w:val="center"/>
          </w:tcPr>
          <w:p w14:paraId="6EE16FC4" w14:textId="51AA23F0" w:rsidR="00443768" w:rsidRPr="00366A0E" w:rsidRDefault="00443768" w:rsidP="009A618F">
            <w:pPr>
              <w:rPr>
                <w:sz w:val="20"/>
                <w:szCs w:val="20"/>
              </w:rPr>
            </w:pPr>
          </w:p>
        </w:tc>
      </w:tr>
      <w:tr w:rsidR="00443768" w:rsidRPr="005C73BD" w14:paraId="675ABBD5" w14:textId="77777777" w:rsidTr="00366A0E">
        <w:tc>
          <w:tcPr>
            <w:tcW w:w="414" w:type="dxa"/>
            <w:vAlign w:val="center"/>
          </w:tcPr>
          <w:p w14:paraId="112BC361" w14:textId="77777777" w:rsidR="00443768" w:rsidRPr="00366A0E" w:rsidRDefault="00443768" w:rsidP="00443768">
            <w:pPr>
              <w:pStyle w:val="a3"/>
              <w:numPr>
                <w:ilvl w:val="0"/>
                <w:numId w:val="3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930" w:type="dxa"/>
            <w:vAlign w:val="center"/>
          </w:tcPr>
          <w:p w14:paraId="56F321CD" w14:textId="0FDFE9A5" w:rsidR="00443768" w:rsidRPr="00366A0E" w:rsidRDefault="005E3B23" w:rsidP="00443768">
            <w:pPr>
              <w:rPr>
                <w:sz w:val="20"/>
                <w:szCs w:val="20"/>
              </w:rPr>
            </w:pPr>
            <w:r w:rsidRPr="00366A0E">
              <w:rPr>
                <w:sz w:val="20"/>
                <w:szCs w:val="20"/>
              </w:rPr>
              <w:t>Расширенный с опциональными блоками</w:t>
            </w:r>
          </w:p>
        </w:tc>
        <w:tc>
          <w:tcPr>
            <w:tcW w:w="1192" w:type="dxa"/>
            <w:vAlign w:val="center"/>
          </w:tcPr>
          <w:p w14:paraId="48648CD7" w14:textId="321F8F95" w:rsidR="00443768" w:rsidRPr="00366A0E" w:rsidRDefault="00443768" w:rsidP="00443768">
            <w:pPr>
              <w:jc w:val="center"/>
              <w:rPr>
                <w:b/>
                <w:sz w:val="20"/>
                <w:szCs w:val="20"/>
              </w:rPr>
            </w:pPr>
            <w:r w:rsidRPr="00366A0E">
              <w:rPr>
                <w:b/>
                <w:sz w:val="20"/>
                <w:szCs w:val="20"/>
              </w:rPr>
              <w:t>0013</w:t>
            </w:r>
          </w:p>
        </w:tc>
        <w:tc>
          <w:tcPr>
            <w:tcW w:w="1174" w:type="dxa"/>
            <w:vAlign w:val="center"/>
          </w:tcPr>
          <w:p w14:paraId="547BE600" w14:textId="0A2590E5" w:rsidR="00443768" w:rsidRPr="00366A0E" w:rsidRDefault="003D6B36" w:rsidP="00443768">
            <w:pPr>
              <w:rPr>
                <w:sz w:val="20"/>
                <w:szCs w:val="20"/>
              </w:rPr>
            </w:pPr>
            <w:hyperlink r:id="rId45" w:history="1">
              <w:r w:rsidR="005E3AD3">
                <w:rPr>
                  <w:rStyle w:val="af6"/>
                  <w:sz w:val="20"/>
                  <w:szCs w:val="20"/>
                </w:rPr>
                <w:t>0013.xsd</w:t>
              </w:r>
            </w:hyperlink>
          </w:p>
        </w:tc>
        <w:tc>
          <w:tcPr>
            <w:tcW w:w="1188" w:type="dxa"/>
            <w:shd w:val="clear" w:color="auto" w:fill="auto"/>
            <w:vAlign w:val="center"/>
          </w:tcPr>
          <w:p w14:paraId="30337C4C" w14:textId="70BE0224" w:rsidR="00443768" w:rsidRPr="00366A0E" w:rsidRDefault="00123E49" w:rsidP="00443768">
            <w:pPr>
              <w:rPr>
                <w:sz w:val="20"/>
                <w:szCs w:val="20"/>
              </w:rPr>
            </w:pPr>
            <w:hyperlink r:id="rId46" w:history="1">
              <w:r w:rsidR="00E44D9B" w:rsidRPr="00366A0E">
                <w:rPr>
                  <w:rStyle w:val="af6"/>
                  <w:sz w:val="20"/>
                  <w:szCs w:val="20"/>
                </w:rPr>
                <w:t>0013.xml</w:t>
              </w:r>
            </w:hyperlink>
          </w:p>
        </w:tc>
        <w:tc>
          <w:tcPr>
            <w:tcW w:w="2729" w:type="dxa"/>
            <w:shd w:val="clear" w:color="auto" w:fill="auto"/>
            <w:vAlign w:val="center"/>
          </w:tcPr>
          <w:p w14:paraId="5D637651" w14:textId="51849F75" w:rsidR="009352B8" w:rsidRPr="00366A0E" w:rsidRDefault="00FC271B" w:rsidP="00443768">
            <w:pPr>
              <w:rPr>
                <w:sz w:val="20"/>
                <w:szCs w:val="20"/>
              </w:rPr>
            </w:pPr>
            <w:r w:rsidRPr="00366A0E">
              <w:rPr>
                <w:sz w:val="20"/>
                <w:szCs w:val="20"/>
              </w:rPr>
              <w:t>Обязательность блоков соответствует основной схеме</w:t>
            </w:r>
            <w:r w:rsidR="006D3A99" w:rsidRPr="00366A0E">
              <w:rPr>
                <w:sz w:val="20"/>
                <w:szCs w:val="20"/>
              </w:rPr>
              <w:t xml:space="preserve"> </w:t>
            </w:r>
            <w:r w:rsidR="006D3A99" w:rsidRPr="00366A0E">
              <w:rPr>
                <w:sz w:val="20"/>
                <w:szCs w:val="20"/>
                <w:lang w:val="en-US"/>
              </w:rPr>
              <w:t>xsd</w:t>
            </w:r>
            <w:r w:rsidR="009352B8" w:rsidRPr="00366A0E">
              <w:rPr>
                <w:sz w:val="20"/>
                <w:szCs w:val="20"/>
              </w:rPr>
              <w:t>.</w:t>
            </w:r>
          </w:p>
          <w:p w14:paraId="42343179" w14:textId="22C0B2B8" w:rsidR="00443768" w:rsidRPr="005C73BD" w:rsidRDefault="009352B8" w:rsidP="00443768">
            <w:pPr>
              <w:rPr>
                <w:sz w:val="20"/>
                <w:szCs w:val="20"/>
              </w:rPr>
            </w:pPr>
            <w:r w:rsidRPr="00366A0E">
              <w:rPr>
                <w:sz w:val="20"/>
                <w:szCs w:val="20"/>
              </w:rPr>
              <w:lastRenderedPageBreak/>
              <w:t>Заполнены банковские рублевые и валютные реквизиты.</w:t>
            </w:r>
          </w:p>
        </w:tc>
      </w:tr>
    </w:tbl>
    <w:p w14:paraId="7A6ABBAC" w14:textId="42446BAC" w:rsidR="006C0654" w:rsidRPr="005C73BD" w:rsidRDefault="00272EAD">
      <w:pPr>
        <w:rPr>
          <w:sz w:val="20"/>
        </w:rPr>
      </w:pPr>
      <w:r w:rsidRPr="005C73BD">
        <w:lastRenderedPageBreak/>
        <w:t xml:space="preserve">* - </w:t>
      </w:r>
      <w:r w:rsidRPr="005C73BD">
        <w:rPr>
          <w:sz w:val="20"/>
        </w:rPr>
        <w:t>Расширенный</w:t>
      </w:r>
      <w:r w:rsidR="005D3D06" w:rsidRPr="005C73BD">
        <w:rPr>
          <w:sz w:val="20"/>
        </w:rPr>
        <w:t>:</w:t>
      </w:r>
      <w:r w:rsidRPr="005C73BD">
        <w:rPr>
          <w:sz w:val="20"/>
        </w:rPr>
        <w:t xml:space="preserve"> </w:t>
      </w:r>
      <w:r w:rsidR="005602FA" w:rsidRPr="005C73BD">
        <w:rPr>
          <w:rFonts w:cstheme="minorHAnsi"/>
          <w:sz w:val="20"/>
          <w:szCs w:val="20"/>
        </w:rPr>
        <w:t>Лица, осуществляющие права</w:t>
      </w:r>
      <w:r w:rsidR="005602FA" w:rsidRPr="005C73BD">
        <w:rPr>
          <w:sz w:val="20"/>
        </w:rPr>
        <w:t xml:space="preserve"> по </w:t>
      </w:r>
      <w:r w:rsidR="005602FA" w:rsidRPr="005C73BD">
        <w:rPr>
          <w:rFonts w:cstheme="minorHAnsi"/>
          <w:sz w:val="20"/>
          <w:szCs w:val="20"/>
        </w:rPr>
        <w:t>ценным бумагам</w:t>
      </w:r>
      <w:r w:rsidR="005602FA" w:rsidRPr="005C73BD" w:rsidDel="00590454">
        <w:rPr>
          <w:rFonts w:cstheme="minorHAnsi"/>
          <w:sz w:val="20"/>
          <w:szCs w:val="20"/>
        </w:rPr>
        <w:t xml:space="preserve"> </w:t>
      </w:r>
      <w:r w:rsidR="005602FA" w:rsidRPr="005C73BD">
        <w:rPr>
          <w:rFonts w:cstheme="minorHAnsi"/>
          <w:sz w:val="20"/>
          <w:szCs w:val="20"/>
        </w:rPr>
        <w:t>+ лица, в интересах которых осуществляются права по ценным бумагам</w:t>
      </w:r>
    </w:p>
    <w:sectPr w:rsidR="006C0654" w:rsidRPr="005C73BD" w:rsidSect="00FB49F9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2" w:author="Автор" w:initials="A">
    <w:p w14:paraId="4DAAECA8" w14:textId="581BDD84" w:rsidR="00123E49" w:rsidRDefault="00123E49">
      <w:pPr>
        <w:pStyle w:val="ad"/>
      </w:pPr>
      <w:r>
        <w:rPr>
          <w:rStyle w:val="ac"/>
        </w:rPr>
        <w:annotationRef/>
      </w:r>
      <w:r>
        <w:t xml:space="preserve">Записывается в расширении по следующему пути </w:t>
      </w:r>
      <w:r w:rsidRPr="007B5F83">
        <w:t>/DISCLOSURE_REQUEST/add_info/XtnsnDt/response_deadline_time</w:t>
      </w:r>
      <w:r>
        <w:t xml:space="preserve"> в формате ЧЧ:ММ:СС</w:t>
      </w:r>
    </w:p>
  </w:comment>
  <w:comment w:id="75" w:author="Автор" w:initials="A">
    <w:p w14:paraId="1EC70FE7" w14:textId="56912377" w:rsidR="00123E49" w:rsidRDefault="00123E49">
      <w:pPr>
        <w:pStyle w:val="ad"/>
      </w:pPr>
      <w:r>
        <w:rPr>
          <w:rStyle w:val="ac"/>
        </w:rPr>
        <w:annotationRef/>
      </w:r>
      <w:r>
        <w:t>Банковские реквизиты опциональны</w:t>
      </w:r>
    </w:p>
  </w:comment>
  <w:comment w:id="76" w:author="Автор" w:initials="A">
    <w:p w14:paraId="730B32CF" w14:textId="0F542300" w:rsidR="00123E49" w:rsidRDefault="00123E49">
      <w:pPr>
        <w:pStyle w:val="ad"/>
      </w:pPr>
      <w:r>
        <w:rPr>
          <w:rStyle w:val="ac"/>
        </w:rPr>
        <w:annotationRef/>
      </w:r>
      <w:r>
        <w:t>Банковские реквизиты обязательны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DAAECA8" w15:done="0"/>
  <w15:commentEx w15:paraId="1EC70FE7" w15:done="0"/>
  <w15:commentEx w15:paraId="730B32C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B5437" w14:textId="77777777" w:rsidR="00123E49" w:rsidRDefault="00123E49" w:rsidP="007F28CD">
      <w:pPr>
        <w:spacing w:after="0" w:line="240" w:lineRule="auto"/>
      </w:pPr>
      <w:r>
        <w:separator/>
      </w:r>
    </w:p>
  </w:endnote>
  <w:endnote w:type="continuationSeparator" w:id="0">
    <w:p w14:paraId="3AE397D0" w14:textId="77777777" w:rsidR="00123E49" w:rsidRDefault="00123E49" w:rsidP="007F28CD">
      <w:pPr>
        <w:spacing w:after="0" w:line="240" w:lineRule="auto"/>
      </w:pPr>
      <w:r>
        <w:continuationSeparator/>
      </w:r>
    </w:p>
  </w:endnote>
  <w:endnote w:type="continuationNotice" w:id="1">
    <w:p w14:paraId="70241428" w14:textId="77777777" w:rsidR="00123E49" w:rsidRDefault="00123E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4391678"/>
      <w:docPartObj>
        <w:docPartGallery w:val="Page Numbers (Bottom of Page)"/>
        <w:docPartUnique/>
      </w:docPartObj>
    </w:sdtPr>
    <w:sdtContent>
      <w:p w14:paraId="49D9396A" w14:textId="3B1A2B02" w:rsidR="00123E49" w:rsidRDefault="00123E4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1C2">
          <w:rPr>
            <w:noProof/>
          </w:rPr>
          <w:t>17</w:t>
        </w:r>
        <w:r>
          <w:fldChar w:fldCharType="end"/>
        </w:r>
      </w:p>
    </w:sdtContent>
  </w:sdt>
  <w:p w14:paraId="2A2140B9" w14:textId="77777777" w:rsidR="00123E49" w:rsidRDefault="00123E4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DCB1D" w14:textId="77777777" w:rsidR="00123E49" w:rsidRDefault="00123E49" w:rsidP="007F28CD">
      <w:pPr>
        <w:spacing w:after="0" w:line="240" w:lineRule="auto"/>
      </w:pPr>
      <w:r>
        <w:separator/>
      </w:r>
    </w:p>
  </w:footnote>
  <w:footnote w:type="continuationSeparator" w:id="0">
    <w:p w14:paraId="56EA5F08" w14:textId="77777777" w:rsidR="00123E49" w:rsidRDefault="00123E49" w:rsidP="007F28CD">
      <w:pPr>
        <w:spacing w:after="0" w:line="240" w:lineRule="auto"/>
      </w:pPr>
      <w:r>
        <w:continuationSeparator/>
      </w:r>
    </w:p>
  </w:footnote>
  <w:footnote w:type="continuationNotice" w:id="1">
    <w:p w14:paraId="2EF6843F" w14:textId="77777777" w:rsidR="00123E49" w:rsidRDefault="00123E4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E1BF1" w14:textId="00079781" w:rsidR="00123E49" w:rsidRPr="00AF6E7A" w:rsidRDefault="00123E49" w:rsidP="00AF6E7A">
    <w:pPr>
      <w:pStyle w:val="a4"/>
      <w:jc w:val="right"/>
      <w:rPr>
        <w:b/>
        <w:i/>
        <w:sz w:val="16"/>
        <w:szCs w:val="16"/>
      </w:rPr>
    </w:pPr>
    <w:r>
      <w:rPr>
        <w:b/>
        <w:i/>
        <w:sz w:val="16"/>
        <w:szCs w:val="16"/>
      </w:rPr>
      <w:t xml:space="preserve">Примеры. Раскрытие. </w:t>
    </w:r>
    <w:r w:rsidRPr="00AF6E7A">
      <w:rPr>
        <w:b/>
        <w:i/>
        <w:sz w:val="16"/>
        <w:szCs w:val="16"/>
      </w:rPr>
      <w:t xml:space="preserve">Версия </w:t>
    </w:r>
    <w:r>
      <w:rPr>
        <w:b/>
        <w:i/>
        <w:sz w:val="16"/>
        <w:szCs w:val="16"/>
        <w:lang w:val="en-US"/>
      </w:rPr>
      <w:t>20</w:t>
    </w:r>
    <w:r w:rsidRPr="00AF6E7A">
      <w:rPr>
        <w:b/>
        <w:i/>
        <w:sz w:val="16"/>
        <w:szCs w:val="16"/>
      </w:rPr>
      <w:t>.02.2020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E1"/>
    <w:multiLevelType w:val="hybridMultilevel"/>
    <w:tmpl w:val="10561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D2194"/>
    <w:multiLevelType w:val="hybridMultilevel"/>
    <w:tmpl w:val="CB8E7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34FB1"/>
    <w:multiLevelType w:val="hybridMultilevel"/>
    <w:tmpl w:val="E2487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02BB0"/>
    <w:multiLevelType w:val="hybridMultilevel"/>
    <w:tmpl w:val="6C185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D07CE"/>
    <w:multiLevelType w:val="hybridMultilevel"/>
    <w:tmpl w:val="1CF41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D7F"/>
    <w:multiLevelType w:val="hybridMultilevel"/>
    <w:tmpl w:val="CBEC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93CA9"/>
    <w:multiLevelType w:val="hybridMultilevel"/>
    <w:tmpl w:val="BE5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45E5E"/>
    <w:multiLevelType w:val="hybridMultilevel"/>
    <w:tmpl w:val="1EAAB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233"/>
    <w:multiLevelType w:val="hybridMultilevel"/>
    <w:tmpl w:val="7340F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97BEB"/>
    <w:multiLevelType w:val="hybridMultilevel"/>
    <w:tmpl w:val="50F8C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7B2CE0"/>
    <w:multiLevelType w:val="hybridMultilevel"/>
    <w:tmpl w:val="0DA83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E21AA"/>
    <w:multiLevelType w:val="hybridMultilevel"/>
    <w:tmpl w:val="6CFEC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262ED"/>
    <w:multiLevelType w:val="multilevel"/>
    <w:tmpl w:val="69EAD382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D854B94"/>
    <w:multiLevelType w:val="hybridMultilevel"/>
    <w:tmpl w:val="58401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70DDD"/>
    <w:multiLevelType w:val="hybridMultilevel"/>
    <w:tmpl w:val="36888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DA7CF2"/>
    <w:multiLevelType w:val="hybridMultilevel"/>
    <w:tmpl w:val="28E6558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8174B74"/>
    <w:multiLevelType w:val="hybridMultilevel"/>
    <w:tmpl w:val="B1EAF7EA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BFC3B0C"/>
    <w:multiLevelType w:val="hybridMultilevel"/>
    <w:tmpl w:val="29E6DC1E"/>
    <w:lvl w:ilvl="0" w:tplc="674057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FC6311"/>
    <w:multiLevelType w:val="hybridMultilevel"/>
    <w:tmpl w:val="A926BD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F31C91"/>
    <w:multiLevelType w:val="hybridMultilevel"/>
    <w:tmpl w:val="31E8E6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08039B"/>
    <w:multiLevelType w:val="hybridMultilevel"/>
    <w:tmpl w:val="1A78D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0E2F4B"/>
    <w:multiLevelType w:val="hybridMultilevel"/>
    <w:tmpl w:val="0CA45E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C63DE0"/>
    <w:multiLevelType w:val="hybridMultilevel"/>
    <w:tmpl w:val="007A8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41DCD"/>
    <w:multiLevelType w:val="hybridMultilevel"/>
    <w:tmpl w:val="014C1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857BA5"/>
    <w:multiLevelType w:val="hybridMultilevel"/>
    <w:tmpl w:val="5CA452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952174"/>
    <w:multiLevelType w:val="hybridMultilevel"/>
    <w:tmpl w:val="D95AF03A"/>
    <w:lvl w:ilvl="0" w:tplc="EB7A32D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15138F"/>
    <w:multiLevelType w:val="hybridMultilevel"/>
    <w:tmpl w:val="128E4BB0"/>
    <w:lvl w:ilvl="0" w:tplc="225C848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AC38D6"/>
    <w:multiLevelType w:val="hybridMultilevel"/>
    <w:tmpl w:val="24DEC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157EBB"/>
    <w:multiLevelType w:val="hybridMultilevel"/>
    <w:tmpl w:val="47DAD5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147DE4"/>
    <w:multiLevelType w:val="hybridMultilevel"/>
    <w:tmpl w:val="AA8643A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EDE5CBB"/>
    <w:multiLevelType w:val="hybridMultilevel"/>
    <w:tmpl w:val="79FC4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20"/>
  </w:num>
  <w:num w:numId="7">
    <w:abstractNumId w:val="26"/>
  </w:num>
  <w:num w:numId="8">
    <w:abstractNumId w:val="4"/>
  </w:num>
  <w:num w:numId="9">
    <w:abstractNumId w:val="13"/>
  </w:num>
  <w:num w:numId="10">
    <w:abstractNumId w:val="23"/>
  </w:num>
  <w:num w:numId="11">
    <w:abstractNumId w:val="8"/>
  </w:num>
  <w:num w:numId="12">
    <w:abstractNumId w:val="3"/>
  </w:num>
  <w:num w:numId="13">
    <w:abstractNumId w:val="15"/>
  </w:num>
  <w:num w:numId="14">
    <w:abstractNumId w:val="16"/>
  </w:num>
  <w:num w:numId="15">
    <w:abstractNumId w:val="18"/>
  </w:num>
  <w:num w:numId="16">
    <w:abstractNumId w:val="19"/>
  </w:num>
  <w:num w:numId="17">
    <w:abstractNumId w:val="24"/>
  </w:num>
  <w:num w:numId="18">
    <w:abstractNumId w:val="17"/>
  </w:num>
  <w:num w:numId="19">
    <w:abstractNumId w:val="25"/>
  </w:num>
  <w:num w:numId="20">
    <w:abstractNumId w:val="29"/>
  </w:num>
  <w:num w:numId="21">
    <w:abstractNumId w:val="12"/>
  </w:num>
  <w:num w:numId="22">
    <w:abstractNumId w:val="27"/>
  </w:num>
  <w:num w:numId="23">
    <w:abstractNumId w:val="30"/>
  </w:num>
  <w:num w:numId="24">
    <w:abstractNumId w:val="5"/>
  </w:num>
  <w:num w:numId="25">
    <w:abstractNumId w:val="11"/>
  </w:num>
  <w:num w:numId="26">
    <w:abstractNumId w:val="14"/>
  </w:num>
  <w:num w:numId="27">
    <w:abstractNumId w:val="21"/>
  </w:num>
  <w:num w:numId="28">
    <w:abstractNumId w:val="10"/>
  </w:num>
  <w:num w:numId="29">
    <w:abstractNumId w:val="9"/>
  </w:num>
  <w:num w:numId="30">
    <w:abstractNumId w:val="6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revisionView w:formatting="0"/>
  <w:trackRevisions/>
  <w:defaultTabStop w:val="708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5C9"/>
    <w:rsid w:val="00003D01"/>
    <w:rsid w:val="000103AF"/>
    <w:rsid w:val="000225ED"/>
    <w:rsid w:val="000363D4"/>
    <w:rsid w:val="000508A0"/>
    <w:rsid w:val="000964D2"/>
    <w:rsid w:val="000B32CD"/>
    <w:rsid w:val="000C1588"/>
    <w:rsid w:val="000C3C14"/>
    <w:rsid w:val="000C78BA"/>
    <w:rsid w:val="000D6745"/>
    <w:rsid w:val="000F1D24"/>
    <w:rsid w:val="00100A60"/>
    <w:rsid w:val="00107A75"/>
    <w:rsid w:val="00114381"/>
    <w:rsid w:val="00121406"/>
    <w:rsid w:val="00123E49"/>
    <w:rsid w:val="00146321"/>
    <w:rsid w:val="00155B2E"/>
    <w:rsid w:val="00156A37"/>
    <w:rsid w:val="00173AC8"/>
    <w:rsid w:val="0018445D"/>
    <w:rsid w:val="00186CD4"/>
    <w:rsid w:val="001925B5"/>
    <w:rsid w:val="0019418B"/>
    <w:rsid w:val="001A3F7F"/>
    <w:rsid w:val="001A55C9"/>
    <w:rsid w:val="001A6800"/>
    <w:rsid w:val="001B2820"/>
    <w:rsid w:val="001C2F47"/>
    <w:rsid w:val="001D4BD6"/>
    <w:rsid w:val="001E2412"/>
    <w:rsid w:val="001E6942"/>
    <w:rsid w:val="001F3E9B"/>
    <w:rsid w:val="0020169A"/>
    <w:rsid w:val="002024FB"/>
    <w:rsid w:val="00223044"/>
    <w:rsid w:val="00227181"/>
    <w:rsid w:val="0024264D"/>
    <w:rsid w:val="00242DE0"/>
    <w:rsid w:val="00253439"/>
    <w:rsid w:val="00257077"/>
    <w:rsid w:val="00272EAD"/>
    <w:rsid w:val="002761F8"/>
    <w:rsid w:val="002949E7"/>
    <w:rsid w:val="002A3F76"/>
    <w:rsid w:val="002A499E"/>
    <w:rsid w:val="002C5C27"/>
    <w:rsid w:val="002D417F"/>
    <w:rsid w:val="002D6D59"/>
    <w:rsid w:val="00303216"/>
    <w:rsid w:val="00313776"/>
    <w:rsid w:val="0031712F"/>
    <w:rsid w:val="00344B3A"/>
    <w:rsid w:val="00366A0E"/>
    <w:rsid w:val="00370E77"/>
    <w:rsid w:val="003764C6"/>
    <w:rsid w:val="003A21C0"/>
    <w:rsid w:val="003A22B8"/>
    <w:rsid w:val="003A4620"/>
    <w:rsid w:val="003A64E2"/>
    <w:rsid w:val="003B0754"/>
    <w:rsid w:val="003C3042"/>
    <w:rsid w:val="003C3AD5"/>
    <w:rsid w:val="003D6B36"/>
    <w:rsid w:val="003E4549"/>
    <w:rsid w:val="003E70C8"/>
    <w:rsid w:val="00404F45"/>
    <w:rsid w:val="004079E8"/>
    <w:rsid w:val="0041670A"/>
    <w:rsid w:val="00425C65"/>
    <w:rsid w:val="00432BB9"/>
    <w:rsid w:val="00442A54"/>
    <w:rsid w:val="00443768"/>
    <w:rsid w:val="00443B1C"/>
    <w:rsid w:val="004639D0"/>
    <w:rsid w:val="00481DFB"/>
    <w:rsid w:val="00485715"/>
    <w:rsid w:val="004A4C16"/>
    <w:rsid w:val="004A61DA"/>
    <w:rsid w:val="004B00B8"/>
    <w:rsid w:val="004B62F1"/>
    <w:rsid w:val="004E0715"/>
    <w:rsid w:val="004E3CF0"/>
    <w:rsid w:val="00504882"/>
    <w:rsid w:val="005313EF"/>
    <w:rsid w:val="00553843"/>
    <w:rsid w:val="005602FA"/>
    <w:rsid w:val="00560B3F"/>
    <w:rsid w:val="00565500"/>
    <w:rsid w:val="00566FA7"/>
    <w:rsid w:val="0057209B"/>
    <w:rsid w:val="00580FE3"/>
    <w:rsid w:val="00590454"/>
    <w:rsid w:val="005A1B3B"/>
    <w:rsid w:val="005A3EC7"/>
    <w:rsid w:val="005A4CA9"/>
    <w:rsid w:val="005B5CE2"/>
    <w:rsid w:val="005C09E5"/>
    <w:rsid w:val="005C5DD7"/>
    <w:rsid w:val="005C73BD"/>
    <w:rsid w:val="005D3D06"/>
    <w:rsid w:val="005E2A7E"/>
    <w:rsid w:val="005E3AD3"/>
    <w:rsid w:val="005E3B23"/>
    <w:rsid w:val="005F223A"/>
    <w:rsid w:val="005F5E0C"/>
    <w:rsid w:val="005F73A0"/>
    <w:rsid w:val="00602F66"/>
    <w:rsid w:val="00603D32"/>
    <w:rsid w:val="00625C99"/>
    <w:rsid w:val="006422FC"/>
    <w:rsid w:val="00646742"/>
    <w:rsid w:val="0064726E"/>
    <w:rsid w:val="00651B56"/>
    <w:rsid w:val="00656A00"/>
    <w:rsid w:val="00674228"/>
    <w:rsid w:val="0068036A"/>
    <w:rsid w:val="00681028"/>
    <w:rsid w:val="006831C2"/>
    <w:rsid w:val="006831CB"/>
    <w:rsid w:val="006A39C8"/>
    <w:rsid w:val="006A550C"/>
    <w:rsid w:val="006A5B47"/>
    <w:rsid w:val="006B5885"/>
    <w:rsid w:val="006C0654"/>
    <w:rsid w:val="006D1F3D"/>
    <w:rsid w:val="006D332F"/>
    <w:rsid w:val="006D3A99"/>
    <w:rsid w:val="006E096B"/>
    <w:rsid w:val="00703FA6"/>
    <w:rsid w:val="007132F0"/>
    <w:rsid w:val="00725AC8"/>
    <w:rsid w:val="00736D50"/>
    <w:rsid w:val="007443BE"/>
    <w:rsid w:val="00746145"/>
    <w:rsid w:val="0076320D"/>
    <w:rsid w:val="0078001D"/>
    <w:rsid w:val="007836F3"/>
    <w:rsid w:val="0078799B"/>
    <w:rsid w:val="007A5E0F"/>
    <w:rsid w:val="007A68A8"/>
    <w:rsid w:val="007B4F2C"/>
    <w:rsid w:val="007B5F83"/>
    <w:rsid w:val="007D0E06"/>
    <w:rsid w:val="007D688B"/>
    <w:rsid w:val="007F16C8"/>
    <w:rsid w:val="007F1AEF"/>
    <w:rsid w:val="007F28CD"/>
    <w:rsid w:val="007F3372"/>
    <w:rsid w:val="007F3DD9"/>
    <w:rsid w:val="00817B27"/>
    <w:rsid w:val="0083106B"/>
    <w:rsid w:val="00842DB1"/>
    <w:rsid w:val="008460B9"/>
    <w:rsid w:val="00846FAD"/>
    <w:rsid w:val="0085437A"/>
    <w:rsid w:val="008636F3"/>
    <w:rsid w:val="00865CA3"/>
    <w:rsid w:val="008778A9"/>
    <w:rsid w:val="008856BE"/>
    <w:rsid w:val="00890407"/>
    <w:rsid w:val="0089282F"/>
    <w:rsid w:val="008A6126"/>
    <w:rsid w:val="008B632D"/>
    <w:rsid w:val="008C07BA"/>
    <w:rsid w:val="008C2B64"/>
    <w:rsid w:val="008E595B"/>
    <w:rsid w:val="008E6474"/>
    <w:rsid w:val="00904D12"/>
    <w:rsid w:val="00905B07"/>
    <w:rsid w:val="00914812"/>
    <w:rsid w:val="00927D12"/>
    <w:rsid w:val="009352B8"/>
    <w:rsid w:val="00946E0B"/>
    <w:rsid w:val="00953914"/>
    <w:rsid w:val="00971665"/>
    <w:rsid w:val="009748D0"/>
    <w:rsid w:val="00977C14"/>
    <w:rsid w:val="00994A27"/>
    <w:rsid w:val="009A278E"/>
    <w:rsid w:val="009A618F"/>
    <w:rsid w:val="009A79F3"/>
    <w:rsid w:val="009E0D65"/>
    <w:rsid w:val="00A3711F"/>
    <w:rsid w:val="00A440B1"/>
    <w:rsid w:val="00A57931"/>
    <w:rsid w:val="00A61976"/>
    <w:rsid w:val="00A6342D"/>
    <w:rsid w:val="00A65055"/>
    <w:rsid w:val="00A72955"/>
    <w:rsid w:val="00A73A78"/>
    <w:rsid w:val="00A84BB0"/>
    <w:rsid w:val="00A85E18"/>
    <w:rsid w:val="00A95090"/>
    <w:rsid w:val="00AC6E21"/>
    <w:rsid w:val="00AD7D04"/>
    <w:rsid w:val="00AE4DDA"/>
    <w:rsid w:val="00AF6E7A"/>
    <w:rsid w:val="00AF7489"/>
    <w:rsid w:val="00B06D05"/>
    <w:rsid w:val="00B24991"/>
    <w:rsid w:val="00B334BC"/>
    <w:rsid w:val="00B555FB"/>
    <w:rsid w:val="00B55D38"/>
    <w:rsid w:val="00B6453E"/>
    <w:rsid w:val="00B77AAA"/>
    <w:rsid w:val="00B807CD"/>
    <w:rsid w:val="00B838CD"/>
    <w:rsid w:val="00B917CB"/>
    <w:rsid w:val="00BB783C"/>
    <w:rsid w:val="00BD587C"/>
    <w:rsid w:val="00C110FF"/>
    <w:rsid w:val="00C31E68"/>
    <w:rsid w:val="00C55865"/>
    <w:rsid w:val="00C667B9"/>
    <w:rsid w:val="00C7368C"/>
    <w:rsid w:val="00C864BB"/>
    <w:rsid w:val="00C9683E"/>
    <w:rsid w:val="00CA646F"/>
    <w:rsid w:val="00CB18AA"/>
    <w:rsid w:val="00CB7A07"/>
    <w:rsid w:val="00CD54EB"/>
    <w:rsid w:val="00CF7CA8"/>
    <w:rsid w:val="00D03A6B"/>
    <w:rsid w:val="00D04ACC"/>
    <w:rsid w:val="00D04D59"/>
    <w:rsid w:val="00D24789"/>
    <w:rsid w:val="00D558D6"/>
    <w:rsid w:val="00D573CE"/>
    <w:rsid w:val="00D62DB8"/>
    <w:rsid w:val="00D64DD2"/>
    <w:rsid w:val="00D70F65"/>
    <w:rsid w:val="00D76ECD"/>
    <w:rsid w:val="00D7716F"/>
    <w:rsid w:val="00DA1275"/>
    <w:rsid w:val="00DA1946"/>
    <w:rsid w:val="00DA644B"/>
    <w:rsid w:val="00DC038C"/>
    <w:rsid w:val="00DD149A"/>
    <w:rsid w:val="00DD7C77"/>
    <w:rsid w:val="00DE023D"/>
    <w:rsid w:val="00E00527"/>
    <w:rsid w:val="00E324AA"/>
    <w:rsid w:val="00E44D9B"/>
    <w:rsid w:val="00E52EFA"/>
    <w:rsid w:val="00E63601"/>
    <w:rsid w:val="00E6628B"/>
    <w:rsid w:val="00E73838"/>
    <w:rsid w:val="00E954BC"/>
    <w:rsid w:val="00EB1864"/>
    <w:rsid w:val="00EB23A0"/>
    <w:rsid w:val="00ED1DB4"/>
    <w:rsid w:val="00ED6E38"/>
    <w:rsid w:val="00F1042B"/>
    <w:rsid w:val="00F33C4B"/>
    <w:rsid w:val="00F41898"/>
    <w:rsid w:val="00F46A7E"/>
    <w:rsid w:val="00F504BD"/>
    <w:rsid w:val="00F62B54"/>
    <w:rsid w:val="00F73309"/>
    <w:rsid w:val="00F741BE"/>
    <w:rsid w:val="00F85181"/>
    <w:rsid w:val="00F863E1"/>
    <w:rsid w:val="00F87932"/>
    <w:rsid w:val="00FA0CBD"/>
    <w:rsid w:val="00FA1E53"/>
    <w:rsid w:val="00FB28B1"/>
    <w:rsid w:val="00FB39B2"/>
    <w:rsid w:val="00FB49F9"/>
    <w:rsid w:val="00FB5AEF"/>
    <w:rsid w:val="00FC25DF"/>
    <w:rsid w:val="00FC271B"/>
    <w:rsid w:val="00FD1A6F"/>
    <w:rsid w:val="00FF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6E1B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E06"/>
  </w:style>
  <w:style w:type="paragraph" w:styleId="1">
    <w:name w:val="heading 1"/>
    <w:basedOn w:val="a"/>
    <w:next w:val="a"/>
    <w:link w:val="10"/>
    <w:uiPriority w:val="9"/>
    <w:qFormat/>
    <w:rsid w:val="00C7368C"/>
    <w:pPr>
      <w:numPr>
        <w:numId w:val="21"/>
      </w:numPr>
      <w:jc w:val="center"/>
      <w:outlineLvl w:val="0"/>
    </w:pPr>
    <w:rPr>
      <w:b/>
      <w:noProof/>
      <w:sz w:val="24"/>
      <w:u w:val="single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25C65"/>
    <w:pPr>
      <w:numPr>
        <w:ilvl w:val="1"/>
        <w:numId w:val="21"/>
      </w:numPr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55C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F2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28CD"/>
  </w:style>
  <w:style w:type="paragraph" w:styleId="a6">
    <w:name w:val="footer"/>
    <w:basedOn w:val="a"/>
    <w:link w:val="a7"/>
    <w:uiPriority w:val="99"/>
    <w:unhideWhenUsed/>
    <w:rsid w:val="007F2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28CD"/>
  </w:style>
  <w:style w:type="paragraph" w:styleId="a8">
    <w:name w:val="Balloon Text"/>
    <w:basedOn w:val="a"/>
    <w:link w:val="a9"/>
    <w:uiPriority w:val="99"/>
    <w:semiHidden/>
    <w:unhideWhenUsed/>
    <w:rsid w:val="008C0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07BA"/>
    <w:rPr>
      <w:rFonts w:ascii="Tahoma" w:hAnsi="Tahoma" w:cs="Tahoma"/>
      <w:sz w:val="16"/>
      <w:szCs w:val="16"/>
    </w:rPr>
  </w:style>
  <w:style w:type="paragraph" w:styleId="aa">
    <w:name w:val="Revision"/>
    <w:hidden/>
    <w:uiPriority w:val="99"/>
    <w:semiHidden/>
    <w:rsid w:val="000C78BA"/>
    <w:pPr>
      <w:spacing w:after="0" w:line="240" w:lineRule="auto"/>
    </w:pPr>
  </w:style>
  <w:style w:type="paragraph" w:styleId="ab">
    <w:name w:val="Normal (Web)"/>
    <w:basedOn w:val="a"/>
    <w:uiPriority w:val="99"/>
    <w:rsid w:val="00253439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4"/>
      <w:lang w:val="en-US" w:eastAsia="en-GB"/>
    </w:rPr>
  </w:style>
  <w:style w:type="character" w:styleId="ac">
    <w:name w:val="annotation reference"/>
    <w:basedOn w:val="a0"/>
    <w:uiPriority w:val="99"/>
    <w:semiHidden/>
    <w:unhideWhenUsed/>
    <w:rsid w:val="00BD587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D587C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D587C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D587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D58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C7368C"/>
    <w:rPr>
      <w:b/>
      <w:noProof/>
      <w:sz w:val="24"/>
      <w:u w:val="single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25C65"/>
    <w:rPr>
      <w:b/>
    </w:rPr>
  </w:style>
  <w:style w:type="paragraph" w:styleId="af1">
    <w:name w:val="Title"/>
    <w:basedOn w:val="2"/>
    <w:next w:val="a"/>
    <w:link w:val="af2"/>
    <w:uiPriority w:val="10"/>
    <w:qFormat/>
    <w:rsid w:val="007F3372"/>
    <w:pPr>
      <w:jc w:val="center"/>
    </w:pPr>
  </w:style>
  <w:style w:type="character" w:customStyle="1" w:styleId="af2">
    <w:name w:val="Заголовок Знак"/>
    <w:basedOn w:val="a0"/>
    <w:link w:val="af1"/>
    <w:uiPriority w:val="10"/>
    <w:rsid w:val="007F3372"/>
    <w:rPr>
      <w:b/>
    </w:rPr>
  </w:style>
  <w:style w:type="paragraph" w:customStyle="1" w:styleId="af3">
    <w:name w:val="Бизнес кейс"/>
    <w:basedOn w:val="af1"/>
    <w:link w:val="af4"/>
    <w:qFormat/>
    <w:rsid w:val="0076320D"/>
  </w:style>
  <w:style w:type="character" w:customStyle="1" w:styleId="af4">
    <w:name w:val="Бизнес кейс Знак"/>
    <w:basedOn w:val="af2"/>
    <w:link w:val="af3"/>
    <w:rsid w:val="0076320D"/>
    <w:rPr>
      <w:b/>
    </w:rPr>
  </w:style>
  <w:style w:type="paragraph" w:styleId="af5">
    <w:name w:val="TOC Heading"/>
    <w:basedOn w:val="1"/>
    <w:next w:val="a"/>
    <w:uiPriority w:val="39"/>
    <w:unhideWhenUsed/>
    <w:qFormat/>
    <w:rsid w:val="00AF6E7A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noProof w:val="0"/>
      <w:color w:val="2F5496" w:themeColor="accent1" w:themeShade="BF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AF6E7A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AF6E7A"/>
    <w:pPr>
      <w:spacing w:after="100"/>
    </w:pPr>
  </w:style>
  <w:style w:type="character" w:styleId="af6">
    <w:name w:val="Hyperlink"/>
    <w:basedOn w:val="a0"/>
    <w:uiPriority w:val="99"/>
    <w:unhideWhenUsed/>
    <w:rsid w:val="00AF6E7A"/>
    <w:rPr>
      <w:color w:val="0563C1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B807CD"/>
    <w:rPr>
      <w:color w:val="954F72" w:themeColor="followedHyperlink"/>
      <w:u w:val="single"/>
    </w:rPr>
  </w:style>
  <w:style w:type="table" w:styleId="af8">
    <w:name w:val="Table Grid"/>
    <w:basedOn w:val="a1"/>
    <w:uiPriority w:val="39"/>
    <w:rsid w:val="00443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&#1047;&#1072;&#1087;&#1088;&#1086;&#1089;&#1053;&#1056;&#1044;&#1044;&#1077;&#1087;&#1086;&#1085;&#1077;&#1085;&#1090;&#1091;.xml" TargetMode="External"/><Relationship Id="rId18" Type="http://schemas.openxmlformats.org/officeDocument/2006/relationships/hyperlink" Target="&#1055;&#1088;&#1080;&#1084;&#1077;&#1088;&#1099;&#1054;&#1087;&#1080;&#1089;&#1072;&#1085;&#1080;&#1077;/&#1056;&#1072;&#1089;&#1082;&#1088;&#1099;&#1090;&#1080;&#1077;&#1053;&#1056;&#1044;&#1056;&#1077;&#1075;&#1080;&#1089;&#1090;&#1088;&#1072;&#1090;&#1086;&#1088;&#1091;.xml" TargetMode="External"/><Relationship Id="rId26" Type="http://schemas.openxmlformats.org/officeDocument/2006/relationships/hyperlink" Target="&#1055;&#1088;&#1080;&#1084;&#1077;&#1088;&#1099;&#1054;&#1087;&#1080;&#1089;&#1072;&#1085;&#1080;&#1077;/&#1057;&#1090;&#1072;&#1090;&#1091;&#1089;&#1057;&#1087;&#1080;&#1089;&#1082;&#1072;(&#1055;&#1088;&#1086;&#1090;&#1086;&#1082;&#1086;&#1083;&#1054;&#1096;&#1080;&#1073;&#1086;&#1082;).xml" TargetMode="External"/><Relationship Id="rId39" Type="http://schemas.openxmlformats.org/officeDocument/2006/relationships/hyperlink" Target="0014.xm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../&#1050;&#1072;&#1089;&#1082;&#1072;&#1076;.&#1056;&#1072;&#1089;&#1082;&#1088;&#1099;&#1090;&#1080;&#1077;&#1044;&#1077;&#1087;&#1086;&#1079;&#1080;&#1090;&#1072;&#1088;&#1080;&#1081;1&#1059;&#1088;&#1086;&#1074;&#1077;&#1085;&#1100;OLD.xml" TargetMode="External"/><Relationship Id="rId34" Type="http://schemas.openxmlformats.org/officeDocument/2006/relationships/hyperlink" Target="../&#1064;&#1072;&#1073;&#1083;&#1086;&#1085;&#1099;/0002.xsd" TargetMode="External"/><Relationship Id="rId42" Type="http://schemas.openxmlformats.org/officeDocument/2006/relationships/hyperlink" Target="0010.xml" TargetMode="External"/><Relationship Id="rId47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&#1047;&#1072;&#1087;&#1088;&#1086;&#1089;&#1056;&#1077;&#1075;&#1080;&#1089;&#1090;&#1088;&#1072;&#1090;&#1086;&#1088;&#1072;.xml" TargetMode="External"/><Relationship Id="rId17" Type="http://schemas.openxmlformats.org/officeDocument/2006/relationships/hyperlink" Target="&#1055;&#1088;&#1080;&#1084;&#1077;&#1088;&#1099;&#1054;&#1087;&#1080;&#1089;&#1072;&#1085;&#1080;&#1077;/&#1057;&#1090;&#1072;&#1090;&#1091;&#1089;&#1055;&#1086;&#1083;&#1086;&#1078;&#1080;&#1090;&#1077;&#1083;&#1100;&#1085;&#1099;&#1081;&#1050;&#1083;&#1080;&#1077;&#1085;&#1090;&#1091;&#1054;&#1090;&#1053;&#1056;&#1044;.xml" TargetMode="External"/><Relationship Id="rId25" Type="http://schemas.openxmlformats.org/officeDocument/2006/relationships/hyperlink" Target="&#1050;&#1072;&#1089;&#1082;&#1072;&#1076;.&#1048;&#1079;&#1084;&#1077;&#1085;&#1077;&#1085;&#1080;&#1077;&#1053;&#1056;&#1044;.xml" TargetMode="External"/><Relationship Id="rId33" Type="http://schemas.openxmlformats.org/officeDocument/2006/relationships/hyperlink" Target="0001.xml" TargetMode="External"/><Relationship Id="rId38" Type="http://schemas.openxmlformats.org/officeDocument/2006/relationships/hyperlink" Target="../&#1064;&#1072;&#1073;&#1083;&#1086;&#1085;&#1099;/0014.xsd" TargetMode="External"/><Relationship Id="rId46" Type="http://schemas.openxmlformats.org/officeDocument/2006/relationships/hyperlink" Target="0013.x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&#1055;&#1088;&#1080;&#1084;&#1077;&#1088;&#1099;&#1054;&#1087;&#1080;&#1089;&#1072;&#1085;&#1080;&#1077;/&#1056;&#1072;&#1089;&#1082;&#1088;&#1099;&#1090;&#1080;&#1077;&#1050;&#1083;&#1080;&#1077;&#1085;&#1090;&#1072;&#1053;&#1056;&#1044;.xml" TargetMode="External"/><Relationship Id="rId20" Type="http://schemas.openxmlformats.org/officeDocument/2006/relationships/hyperlink" Target="&#1055;&#1088;&#1080;&#1084;&#1077;&#1088;&#1099;&#1054;&#1087;&#1080;&#1089;&#1072;&#1085;&#1080;&#1077;/&#1050;&#1072;&#1089;&#1082;&#1072;&#1076;.&#1056;&#1072;&#1089;&#1082;&#1088;&#1099;&#1090;&#1080;&#1077;&#1044;&#1077;&#1087;&#1086;&#1079;&#1080;&#1090;&#1072;&#1088;&#1080;&#1081;2&#1059;&#1088;&#1086;&#1074;&#1077;&#1085;&#1100;.xml" TargetMode="External"/><Relationship Id="rId29" Type="http://schemas.openxmlformats.org/officeDocument/2006/relationships/hyperlink" Target="&#1047;&#1072;&#1087;&#1088;&#1086;&#1089;&#1053;&#1072;&#1054;&#1090;&#1084;&#1077;&#1085;&#1091;&#1057;&#1073;&#1086;&#1088;&#1072;&#1057;&#1087;&#1080;&#1089;&#1082;&#1072;&#1053;&#1056;&#1044;.xml" TargetMode="External"/><Relationship Id="rId41" Type="http://schemas.openxmlformats.org/officeDocument/2006/relationships/hyperlink" Target="../&#1064;&#1072;&#1073;&#1083;&#1086;&#1085;&#1099;/0010.xs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hyperlink" Target="&#1050;&#1072;&#1089;&#1082;&#1072;&#1076;.&#1048;&#1079;&#1084;&#1077;&#1085;&#1077;&#1085;&#1080;&#1077;&#1044;&#1077;&#1087;&#1086;&#1079;&#1080;&#1090;&#1072;&#1088;&#1080;&#1081;1&#1059;&#1088;&#1086;&#1074;&#1077;&#1085;&#1100;.xml" TargetMode="External"/><Relationship Id="rId32" Type="http://schemas.openxmlformats.org/officeDocument/2006/relationships/hyperlink" Target="file:///C:/Temp/&#1055;&#1040;&#1056;&#1058;&#1040;&#1044;/0001.xsd" TargetMode="External"/><Relationship Id="rId37" Type="http://schemas.openxmlformats.org/officeDocument/2006/relationships/hyperlink" Target="0003.xml" TargetMode="External"/><Relationship Id="rId40" Type="http://schemas.openxmlformats.org/officeDocument/2006/relationships/hyperlink" Target="file:///C:/Temp/&#1055;&#1040;&#1056;&#1058;&#1040;&#1044;/&#1056;&#1072;&#1089;&#1082;&#1088;&#1099;&#1090;&#1080;&#1077;&#1050;&#1083;&#1080;&#1077;&#1085;&#1090;&#1072;&#1053;&#1056;&#1044;.xml" TargetMode="External"/><Relationship Id="rId45" Type="http://schemas.openxmlformats.org/officeDocument/2006/relationships/hyperlink" Target="0013.xsd" TargetMode="Externa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23" Type="http://schemas.openxmlformats.org/officeDocument/2006/relationships/hyperlink" Target="&#1050;&#1072;&#1089;&#1082;&#1072;&#1076;.&#1048;&#1079;&#1084;&#1077;&#1085;&#1077;&#1085;&#1080;&#1077;&#1044;&#1077;&#1087;&#1086;&#1079;&#1080;&#1090;&#1072;&#1088;&#1080;&#1081;2&#1059;&#1088;&#1086;&#1074;&#1077;&#1085;&#1100;.xml" TargetMode="External"/><Relationship Id="rId28" Type="http://schemas.openxmlformats.org/officeDocument/2006/relationships/hyperlink" Target="&#1047;&#1072;&#1087;&#1088;&#1086;&#1089;&#1053;&#1072;&#1054;&#1090;&#1084;&#1077;&#1085;&#1091;&#1057;&#1073;&#1086;&#1088;&#1072;&#1057;&#1087;&#1080;&#1089;&#1082;&#1072;.xml" TargetMode="External"/><Relationship Id="rId36" Type="http://schemas.openxmlformats.org/officeDocument/2006/relationships/hyperlink" Target="../&#1064;&#1072;&#1073;&#1083;&#1086;&#1085;&#1099;/0003.xsd" TargetMode="External"/><Relationship Id="rId10" Type="http://schemas.openxmlformats.org/officeDocument/2006/relationships/endnotes" Target="endnotes.xml"/><Relationship Id="rId19" Type="http://schemas.openxmlformats.org/officeDocument/2006/relationships/hyperlink" Target="&#1055;&#1088;&#1080;&#1084;&#1077;&#1088;&#1099;&#1054;&#1087;&#1080;&#1089;&#1072;&#1085;&#1080;&#1077;/&#1056;&#1072;&#1089;&#1082;&#1088;&#1099;&#1090;&#1080;&#1077;&#1053;&#1056;&#1044;&#1056;&#1077;&#1075;&#1080;&#1089;&#1090;&#1088;&#1072;&#1090;&#1086;&#1088;&#1091;2.xml" TargetMode="External"/><Relationship Id="rId31" Type="http://schemas.openxmlformats.org/officeDocument/2006/relationships/footer" Target="footer1.xml"/><Relationship Id="rId44" Type="http://schemas.openxmlformats.org/officeDocument/2006/relationships/hyperlink" Target="0002.xm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mments" Target="comments.xml"/><Relationship Id="rId22" Type="http://schemas.openxmlformats.org/officeDocument/2006/relationships/hyperlink" Target="&#1055;&#1088;&#1080;&#1084;&#1077;&#1088;&#1099;&#1054;&#1087;&#1080;&#1089;&#1072;&#1085;&#1080;&#1077;/&#1050;&#1072;&#1089;&#1082;&#1072;&#1076;.&#1056;&#1072;&#1089;&#1082;&#1088;&#1099;&#1090;&#1080;&#1077;&#1053;&#1056;&#1044;.xml" TargetMode="External"/><Relationship Id="rId27" Type="http://schemas.openxmlformats.org/officeDocument/2006/relationships/hyperlink" Target="&#1055;&#1088;&#1080;&#1084;&#1077;&#1088;&#1099;&#1054;&#1087;&#1080;&#1089;&#1072;&#1085;&#1080;&#1077;/&#1054;&#1090;&#1084;&#1077;&#1085;&#1103;&#1077;&#1084;&#1099;&#1081;&#1047;&#1072;&#1087;&#1088;&#1086;&#1089;.xml" TargetMode="External"/><Relationship Id="rId30" Type="http://schemas.openxmlformats.org/officeDocument/2006/relationships/header" Target="header1.xml"/><Relationship Id="rId35" Type="http://schemas.openxmlformats.org/officeDocument/2006/relationships/hyperlink" Target="0012.xml" TargetMode="External"/><Relationship Id="rId43" Type="http://schemas.openxmlformats.org/officeDocument/2006/relationships/hyperlink" Target="../&#1064;&#1072;&#1073;&#1083;&#1086;&#1085;&#1099;/0012.xsd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CBDA2-1D31-4EF2-B3D5-4913A30DD5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11AC6D-563E-46D6-956D-61AEB03EE369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06094A4-55E8-4AE7-A0DB-976B5B0F75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861CC4-1CDE-4EAF-8A6B-EF1DE66B7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6786</Words>
  <Characters>38686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2020-02-18T12:48:00Z</dcterms:created>
  <dcterms:modified xsi:type="dcterms:W3CDTF">2020-06-19T08:07:00Z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